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21" w:rsidRDefault="00F13221" w:rsidP="00F13221">
      <w:pPr>
        <w:widowControl/>
        <w:adjustRightInd w:val="0"/>
        <w:snapToGrid w:val="0"/>
        <w:ind w:left="1871" w:hanging="120"/>
        <w:rPr>
          <w:rFonts w:ascii="仿宋_GB2312" w:eastAsia="仿宋_GB2312"/>
          <w:color w:val="000000"/>
          <w:kern w:val="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rPr>
          <w:color w:val="000000"/>
          <w:kern w:val="0"/>
        </w:rPr>
      </w:pPr>
    </w:p>
    <w:p w:rsidR="00F13221" w:rsidRDefault="00F13221" w:rsidP="00F13221">
      <w:pPr>
        <w:spacing w:line="320" w:lineRule="exact"/>
        <w:jc w:val="left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附表1</w:t>
      </w:r>
    </w:p>
    <w:p w:rsidR="00F13221" w:rsidRDefault="00F13221" w:rsidP="00F13221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2015年学校卫生重点监督检查工作计划表</w:t>
      </w:r>
    </w:p>
    <w:p w:rsidR="00F13221" w:rsidRDefault="00F13221" w:rsidP="00F13221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</w:p>
    <w:tbl>
      <w:tblPr>
        <w:tblpPr w:leftFromText="180" w:rightFromText="180" w:vertAnchor="text" w:horzAnchor="margin" w:tblpXSpec="center" w:tblpY="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"/>
        <w:gridCol w:w="1545"/>
        <w:gridCol w:w="3330"/>
        <w:gridCol w:w="3841"/>
        <w:gridCol w:w="4253"/>
        <w:gridCol w:w="1134"/>
      </w:tblGrid>
      <w:tr w:rsidR="00F13221" w:rsidTr="00C61CFF">
        <w:trPr>
          <w:trHeight w:val="421"/>
          <w:tblHeader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Cs w:val="21"/>
              </w:rPr>
              <w:t>检查对象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Cs w:val="21"/>
              </w:rPr>
              <w:t>采样地点和数量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ind w:firstLineChars="2" w:firstLine="4"/>
              <w:jc w:val="center"/>
              <w:rPr>
                <w:rFonts w:ascii="仿宋_GB2312" w:eastAsia="仿宋_GB2312" w:hAnsi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Cs w:val="21"/>
              </w:rPr>
              <w:t>监督内容/检测项目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ind w:firstLineChars="98" w:firstLine="207"/>
              <w:jc w:val="center"/>
              <w:rPr>
                <w:rFonts w:ascii="仿宋_GB2312" w:eastAsia="仿宋_GB2312" w:hAnsi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Cs w:val="21"/>
              </w:rPr>
              <w:t>监督/检测依据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Cs w:val="21"/>
              </w:rPr>
              <w:t>报送日期</w:t>
            </w:r>
          </w:p>
        </w:tc>
      </w:tr>
      <w:tr w:rsidR="00F13221" w:rsidTr="00C61CFF">
        <w:trPr>
          <w:trHeight w:val="1592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color w:val="000000"/>
                <w:szCs w:val="21"/>
              </w:rPr>
              <w:t>1</w:t>
            </w:r>
          </w:p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中小学、高校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1、中小学至少抽取辖区内各类学校总数的20%。抽取的农村（含乡镇、村）学校和城市学校各占一半，农村学校少于城市学校数的，根据实际情况抽取，中学、小学各占一半。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</w:p>
          <w:p w:rsidR="00F13221" w:rsidRDefault="00F13221" w:rsidP="00C61CFF">
            <w:pPr>
              <w:numPr>
                <w:ilvl w:val="0"/>
                <w:numId w:val="6"/>
              </w:num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高校：西安市抽取辖区内至少20所学校，其他市辖区内全部检查。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 xml:space="preserve"> 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教学环境卫生（中小学）：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1.课桌椅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2.黑板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3.教室采光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4.教室照明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现场检测照度、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窗地比</w:t>
            </w:r>
            <w:proofErr w:type="gram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《传染病防治法》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《学校卫生工作条例》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《生活饮用水卫生监督管理办法》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《中小学校设计规范》（GB50099）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《中小学校教室采光和照明标准》（GB7793） 《中小学校传染病预防控制工作管理规范》（GB28932）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《生活饮用水卫生标准》（GB5749）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《二次供水设施卫生规范》（GB17051）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《国家学校体育卫生条件试行基本标准》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《学校卫生监督工作规范》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color w:val="00000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10"/>
                <w:attr w:name="Year" w:val="2015"/>
              </w:smartTagPr>
              <w:r>
                <w:rPr>
                  <w:rFonts w:ascii="仿宋_GB2312" w:eastAsia="仿宋_GB2312" w:hAnsi="仿宋_GB2312" w:hint="eastAsia"/>
                  <w:color w:val="000000"/>
                  <w:szCs w:val="21"/>
                </w:rPr>
                <w:t>10月31日</w:t>
              </w:r>
            </w:smartTag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前</w:t>
            </w:r>
          </w:p>
        </w:tc>
      </w:tr>
      <w:tr w:rsidR="00F13221" w:rsidTr="00C61CFF">
        <w:trPr>
          <w:trHeight w:val="159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color w:val="000000"/>
                <w:szCs w:val="21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传染病防控工作：</w:t>
            </w:r>
          </w:p>
          <w:p w:rsidR="00F13221" w:rsidRDefault="00F13221" w:rsidP="00C61CFF">
            <w:p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1.人员配备情况</w:t>
            </w:r>
          </w:p>
          <w:p w:rsidR="00F13221" w:rsidRDefault="00F13221" w:rsidP="00C61CFF">
            <w:p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2.传染病防控工作记录落实情况</w:t>
            </w:r>
          </w:p>
          <w:p w:rsidR="00F13221" w:rsidRDefault="00F13221" w:rsidP="00C61CFF">
            <w:p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3.学生健康体检及健康档案情况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lef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F13221" w:rsidTr="00C61CFF">
        <w:trPr>
          <w:trHeight w:val="1346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 w:hAnsi="仿宋_GB2312"/>
                <w:color w:val="000000"/>
                <w:szCs w:val="21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饮用水卫生</w:t>
            </w:r>
          </w:p>
          <w:p w:rsidR="00F13221" w:rsidRDefault="00F13221" w:rsidP="00C61CFF">
            <w:pPr>
              <w:numPr>
                <w:ilvl w:val="0"/>
                <w:numId w:val="7"/>
              </w:num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纳入卫生监督协管情况</w:t>
            </w:r>
          </w:p>
          <w:p w:rsidR="00F13221" w:rsidRDefault="00F13221" w:rsidP="00C61CFF">
            <w:pPr>
              <w:numPr>
                <w:ilvl w:val="0"/>
                <w:numId w:val="7"/>
              </w:num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自建设施集中式供水、二次供水、分散式供水卫生</w:t>
            </w:r>
          </w:p>
          <w:p w:rsidR="00F13221" w:rsidRDefault="00F13221" w:rsidP="00C61CFF">
            <w:pPr>
              <w:snapToGrid w:val="0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现场检测水质pH和消毒剂余量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lef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F13221" w:rsidTr="00C61CFF">
        <w:trPr>
          <w:trHeight w:val="77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中小学校</w:t>
            </w:r>
          </w:p>
        </w:tc>
        <w:tc>
          <w:tcPr>
            <w:tcW w:w="3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 xml:space="preserve">  在2014年基础上，辖区内每个县（县级市）至少确定10所中小学校（至少5所位于乡镇或村）</w:t>
            </w:r>
          </w:p>
          <w:p w:rsidR="00F13221" w:rsidRDefault="00F13221" w:rsidP="00C61CFF">
            <w:pPr>
              <w:spacing w:line="320" w:lineRule="exact"/>
              <w:rPr>
                <w:rFonts w:ascii="仿宋_GB2312" w:eastAsia="仿宋_GB2312" w:hAnsi="仿宋_GB2312"/>
                <w:color w:val="000000"/>
                <w:szCs w:val="21"/>
              </w:rPr>
            </w:pPr>
          </w:p>
          <w:p w:rsidR="00F13221" w:rsidRPr="003528D3" w:rsidRDefault="00F13221" w:rsidP="00C61CFF">
            <w:pPr>
              <w:spacing w:line="320" w:lineRule="exact"/>
              <w:rPr>
                <w:rFonts w:ascii="仿宋_GB2312" w:eastAsia="仿宋_GB2312" w:hAnsi="仿宋_GB2312"/>
                <w:szCs w:val="21"/>
              </w:rPr>
            </w:pPr>
            <w:r w:rsidRPr="003528D3">
              <w:rPr>
                <w:rFonts w:ascii="仿宋_GB2312" w:eastAsia="仿宋_GB2312" w:hAnsi="仿宋_GB2312" w:hint="eastAsia"/>
                <w:szCs w:val="21"/>
              </w:rPr>
              <w:t>注：不包括2014年的5所学校</w:t>
            </w:r>
          </w:p>
        </w:tc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lef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 xml:space="preserve">    开展学校卫生综合监督评价。检查《学校卫生综合评价》（GB/T18205）所列学校传染病防控、常见病与多发病防治、生活饮用水、教室和生活环境、公共场所及突发公共卫生事件卫生管理等方面情况。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《学校卫生综合评价》（GB/T18205）</w:t>
            </w:r>
          </w:p>
          <w:p w:rsidR="00F13221" w:rsidRDefault="00F13221" w:rsidP="00C61CFF">
            <w:pPr>
              <w:widowControl/>
              <w:jc w:val="lef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line="32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</w:tbl>
    <w:p w:rsidR="00F13221" w:rsidRDefault="00F13221" w:rsidP="00F13221">
      <w:pPr>
        <w:spacing w:line="320" w:lineRule="exact"/>
        <w:jc w:val="left"/>
        <w:rPr>
          <w:rFonts w:ascii="黑体" w:eastAsia="黑体" w:hAnsi="宋体"/>
          <w:color w:val="000000"/>
          <w:sz w:val="32"/>
          <w:szCs w:val="32"/>
        </w:rPr>
      </w:pPr>
    </w:p>
    <w:p w:rsidR="00F13221" w:rsidRDefault="00F13221" w:rsidP="00F13221">
      <w:pPr>
        <w:jc w:val="left"/>
        <w:rPr>
          <w:rFonts w:ascii="黑体" w:eastAsia="黑体" w:hAnsi="宋体"/>
          <w:color w:val="000000"/>
          <w:sz w:val="32"/>
          <w:szCs w:val="32"/>
        </w:rPr>
      </w:pPr>
    </w:p>
    <w:p w:rsidR="00F13221" w:rsidRDefault="00F13221" w:rsidP="00F13221">
      <w:pPr>
        <w:jc w:val="left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附表2</w:t>
      </w:r>
    </w:p>
    <w:p w:rsidR="00F13221" w:rsidRDefault="00F13221" w:rsidP="00F13221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2015年学校卫生重点监督检查工作市级单位联系人员名单</w:t>
      </w:r>
    </w:p>
    <w:p w:rsidR="00F13221" w:rsidRDefault="00F13221" w:rsidP="00F13221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</w:p>
    <w:p w:rsidR="00F13221" w:rsidRDefault="00F13221" w:rsidP="00F13221">
      <w:pPr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  <w:u w:val="single"/>
        </w:rPr>
        <w:t xml:space="preserve">           </w:t>
      </w:r>
      <w:r>
        <w:rPr>
          <w:rFonts w:ascii="仿宋_GB2312" w:eastAsia="仿宋_GB2312" w:hint="eastAsia"/>
          <w:color w:val="000000"/>
          <w:sz w:val="24"/>
        </w:rPr>
        <w:t xml:space="preserve">市卫生计生委（卫生局） 办公地址：                                  邮编：         单位（盖章）：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5"/>
        <w:gridCol w:w="1305"/>
        <w:gridCol w:w="1665"/>
        <w:gridCol w:w="1921"/>
        <w:gridCol w:w="1573"/>
        <w:gridCol w:w="2143"/>
        <w:gridCol w:w="1770"/>
        <w:gridCol w:w="2578"/>
      </w:tblGrid>
      <w:tr w:rsidR="00F13221" w:rsidTr="00C61CFF">
        <w:trPr>
          <w:trHeight w:val="1242"/>
          <w:jc w:val="center"/>
        </w:trPr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机构类别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ind w:leftChars="-51" w:left="59" w:hangingChars="59" w:hanging="166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传真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ind w:leftChars="-51" w:left="59" w:hangingChars="59" w:hanging="166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E-mail</w:t>
            </w:r>
          </w:p>
        </w:tc>
      </w:tr>
      <w:tr w:rsidR="00F13221" w:rsidTr="00C61CFF">
        <w:trPr>
          <w:trHeight w:hRule="exact" w:val="716"/>
          <w:jc w:val="center"/>
        </w:trPr>
        <w:tc>
          <w:tcPr>
            <w:tcW w:w="2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卫生计生委（卫生局）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分管领导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ind w:leftChars="-51" w:left="17" w:hangingChars="59" w:hanging="124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ind w:leftChars="-51" w:left="17" w:hangingChars="59" w:hanging="124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</w:tr>
      <w:tr w:rsidR="00F13221" w:rsidTr="00C61CFF">
        <w:trPr>
          <w:trHeight w:hRule="exact" w:val="726"/>
          <w:jc w:val="center"/>
        </w:trPr>
        <w:tc>
          <w:tcPr>
            <w:tcW w:w="2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处室负责人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ind w:leftChars="-51" w:left="17" w:hangingChars="59" w:hanging="124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ind w:leftChars="-51" w:left="17" w:hangingChars="59" w:hanging="124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</w:tr>
      <w:tr w:rsidR="00F13221" w:rsidTr="00C61CFF">
        <w:trPr>
          <w:trHeight w:hRule="exact" w:val="1086"/>
          <w:jc w:val="center"/>
        </w:trPr>
        <w:tc>
          <w:tcPr>
            <w:tcW w:w="2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具体负责人员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ind w:leftChars="-51" w:left="17" w:hangingChars="59" w:hanging="124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ind w:leftChars="-51" w:left="17" w:hangingChars="59" w:hanging="124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</w:tr>
      <w:tr w:rsidR="00F13221" w:rsidTr="00C61CFF">
        <w:trPr>
          <w:trHeight w:hRule="exact" w:val="748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学校卫生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监督机构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分管领导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F13221" w:rsidTr="00C61CFF">
        <w:trPr>
          <w:trHeight w:hRule="exact" w:val="748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责任科室及</w:t>
            </w:r>
          </w:p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科室负责人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F13221" w:rsidTr="00C61CFF">
        <w:trPr>
          <w:trHeight w:hRule="exact" w:val="78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具体负责人员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autoSpaceDE w:val="0"/>
              <w:autoSpaceDN w:val="0"/>
              <w:spacing w:line="160" w:lineRule="atLeas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</w:tbl>
    <w:p w:rsidR="00F13221" w:rsidRDefault="00F13221" w:rsidP="00F13221">
      <w:pPr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Ansi="宋体"/>
          <w:color w:val="000000"/>
          <w:sz w:val="28"/>
          <w:szCs w:val="28"/>
        </w:rPr>
        <w:t xml:space="preserve"> </w:t>
      </w:r>
    </w:p>
    <w:p w:rsidR="00F13221" w:rsidRDefault="00F13221" w:rsidP="00F13221">
      <w:pPr>
        <w:spacing w:line="320" w:lineRule="exact"/>
        <w:jc w:val="left"/>
        <w:rPr>
          <w:rFonts w:ascii="黑体" w:eastAsia="黑体" w:hAnsi="宋体" w:hint="eastAsia"/>
          <w:color w:val="000000"/>
          <w:sz w:val="32"/>
          <w:szCs w:val="32"/>
        </w:rPr>
      </w:pPr>
    </w:p>
    <w:p w:rsidR="00F13221" w:rsidRDefault="00F13221" w:rsidP="00F13221">
      <w:pPr>
        <w:spacing w:line="320" w:lineRule="exact"/>
        <w:jc w:val="left"/>
        <w:rPr>
          <w:rFonts w:ascii="黑体" w:eastAsia="黑体" w:hAnsi="宋体" w:hint="eastAsia"/>
          <w:color w:val="000000"/>
          <w:sz w:val="32"/>
          <w:szCs w:val="32"/>
        </w:rPr>
      </w:pPr>
    </w:p>
    <w:p w:rsidR="00F13221" w:rsidRDefault="00F13221" w:rsidP="00F13221">
      <w:pPr>
        <w:spacing w:line="320" w:lineRule="exact"/>
        <w:jc w:val="left"/>
        <w:rPr>
          <w:rFonts w:ascii="黑体" w:eastAsia="黑体" w:hAnsi="宋体"/>
          <w:color w:val="000000"/>
          <w:sz w:val="32"/>
          <w:szCs w:val="32"/>
        </w:rPr>
      </w:pPr>
    </w:p>
    <w:p w:rsidR="00F13221" w:rsidRDefault="00F13221" w:rsidP="00F13221">
      <w:pPr>
        <w:spacing w:line="320" w:lineRule="exact"/>
        <w:jc w:val="left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lastRenderedPageBreak/>
        <w:t>附表3</w:t>
      </w:r>
    </w:p>
    <w:p w:rsidR="00F13221" w:rsidRDefault="00F13221" w:rsidP="00F13221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2015年学校教学环境卫生监督检查信息汇总表</w:t>
      </w:r>
    </w:p>
    <w:p w:rsidR="00F13221" w:rsidRDefault="00F13221" w:rsidP="00F13221">
      <w:pPr>
        <w:spacing w:line="360" w:lineRule="auto"/>
        <w:rPr>
          <w:rFonts w:ascii="仿宋_GB2312" w:eastAsia="仿宋_GB2312" w:hAnsi="宋体"/>
          <w:bCs/>
          <w:color w:val="000000"/>
          <w:sz w:val="24"/>
        </w:rPr>
      </w:pPr>
      <w:r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             </w:t>
      </w:r>
      <w:r>
        <w:rPr>
          <w:rFonts w:ascii="仿宋_GB2312" w:eastAsia="仿宋_GB2312" w:hAnsi="宋体" w:hint="eastAsia"/>
          <w:bCs/>
          <w:color w:val="000000"/>
          <w:sz w:val="24"/>
        </w:rPr>
        <w:t>市   （县、区）                                                                    单位（公章）：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1035"/>
        <w:gridCol w:w="894"/>
        <w:gridCol w:w="1009"/>
        <w:gridCol w:w="1726"/>
        <w:gridCol w:w="1694"/>
        <w:gridCol w:w="1734"/>
        <w:gridCol w:w="1590"/>
        <w:gridCol w:w="1732"/>
        <w:gridCol w:w="1635"/>
      </w:tblGrid>
      <w:tr w:rsidR="00F13221" w:rsidTr="00C61CFF">
        <w:trPr>
          <w:trHeight w:val="423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学校类别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检查</w:t>
            </w:r>
          </w:p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学校数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责令限期改正学校数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课桌椅配备符合卫生要求学校数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黑板照度符合卫生要求学校数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教室采光符合卫生要求学校数</w:t>
            </w:r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教室照明符合卫生要求学校数</w:t>
            </w:r>
          </w:p>
        </w:tc>
      </w:tr>
      <w:tr w:rsidR="00F13221" w:rsidTr="00C61CFF">
        <w:trPr>
          <w:trHeight w:val="414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灯管垂直黑板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控照式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灯具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课桌面照度</w:t>
            </w:r>
          </w:p>
        </w:tc>
      </w:tr>
      <w:tr w:rsidR="00F13221" w:rsidTr="00C61CFF">
        <w:trPr>
          <w:trHeight w:val="266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城区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小学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285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初中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249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高中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27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镇区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小学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304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初中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254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高中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315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乡村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小学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66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初中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86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高中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94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合  计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</w:tbl>
    <w:p w:rsidR="00F13221" w:rsidRDefault="00F13221" w:rsidP="00F13221">
      <w:pPr>
        <w:rPr>
          <w:rFonts w:ascii="仿宋_GB2312" w:eastAsia="仿宋_GB2312" w:hAnsi="宋体"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  </w:t>
      </w:r>
      <w:r>
        <w:rPr>
          <w:rFonts w:ascii="仿宋_GB2312" w:eastAsia="仿宋_GB2312" w:hAnsi="宋体" w:hint="eastAsia"/>
          <w:bCs/>
          <w:szCs w:val="21"/>
        </w:rPr>
        <w:t xml:space="preserve">  </w:t>
      </w:r>
    </w:p>
    <w:p w:rsidR="00F13221" w:rsidRPr="003528D3" w:rsidRDefault="00F13221" w:rsidP="00F13221">
      <w:pPr>
        <w:rPr>
          <w:rFonts w:ascii="仿宋_GB2312" w:eastAsia="仿宋_GB2312" w:hAnsi="宋体"/>
          <w:bCs/>
          <w:szCs w:val="21"/>
        </w:rPr>
      </w:pPr>
      <w:r>
        <w:rPr>
          <w:rFonts w:ascii="仿宋_GB2312" w:eastAsia="仿宋_GB2312" w:hAnsi="宋体" w:hint="eastAsia"/>
          <w:bCs/>
          <w:szCs w:val="21"/>
        </w:rPr>
        <w:t xml:space="preserve">     注：1.</w:t>
      </w:r>
      <w:r w:rsidRPr="003528D3">
        <w:rPr>
          <w:rFonts w:ascii="仿宋_GB2312" w:eastAsia="仿宋_GB2312" w:hAnsi="宋体" w:hint="eastAsia"/>
          <w:bCs/>
          <w:szCs w:val="21"/>
        </w:rPr>
        <w:t>初中包括九年一贯制学校；高中包括职业中学、十二年一贯制学校和完全中学。</w:t>
      </w:r>
    </w:p>
    <w:p w:rsidR="00F13221" w:rsidRPr="003528D3" w:rsidRDefault="00F13221" w:rsidP="00F13221">
      <w:pPr>
        <w:ind w:leftChars="207" w:left="1170" w:hangingChars="350" w:hanging="735"/>
        <w:rPr>
          <w:rFonts w:ascii="仿宋_GB2312" w:eastAsia="仿宋_GB2312" w:hAnsi="宋体"/>
          <w:bCs/>
          <w:szCs w:val="21"/>
        </w:rPr>
      </w:pPr>
      <w:r w:rsidRPr="003528D3">
        <w:rPr>
          <w:rFonts w:ascii="仿宋_GB2312" w:eastAsia="仿宋_GB2312" w:hAnsi="宋体" w:hint="eastAsia"/>
          <w:bCs/>
          <w:szCs w:val="21"/>
        </w:rPr>
        <w:t xml:space="preserve">     2.城区：是指在市辖区和不设区（包括不设区的地级市和县级市）的市中，街道办事处所辖的居民委员会地域；城市公共设施、居住设施等连接到的其他居民委员会地域和村民委员会地域。镇区：是指在城市以外的镇和其他区域中，镇所辖的居民委员会地域；镇的公共设施、居住设施等连接到的村民委员会地域；常住人口在3000人以上的独立的工矿区、开发区、科研单位、大专院校、农场、林场等特殊区域。乡村：是指城区、镇区以外的其他区域。</w:t>
      </w:r>
    </w:p>
    <w:p w:rsidR="00F13221" w:rsidRPr="003528D3" w:rsidRDefault="00F13221" w:rsidP="00F13221">
      <w:pPr>
        <w:snapToGrid w:val="0"/>
        <w:ind w:leftChars="436" w:left="1122" w:hangingChars="98" w:hanging="206"/>
        <w:rPr>
          <w:rFonts w:ascii="仿宋_GB2312" w:eastAsia="仿宋_GB2312" w:hAnsi="宋体"/>
          <w:bCs/>
          <w:szCs w:val="21"/>
        </w:rPr>
      </w:pPr>
      <w:r w:rsidRPr="003528D3">
        <w:rPr>
          <w:rFonts w:ascii="仿宋_GB2312" w:eastAsia="仿宋_GB2312" w:hAnsi="仿宋_GB2312" w:cs="仿宋_GB2312" w:hint="eastAsia"/>
          <w:bCs/>
          <w:kern w:val="0"/>
          <w:szCs w:val="21"/>
        </w:rPr>
        <w:t>3.教室采光</w:t>
      </w:r>
      <w:r w:rsidRPr="003528D3">
        <w:rPr>
          <w:rFonts w:ascii="仿宋_GB2312" w:eastAsia="仿宋_GB2312" w:hAnsi="宋体" w:hint="eastAsia"/>
          <w:bCs/>
          <w:spacing w:val="-10"/>
          <w:szCs w:val="21"/>
        </w:rPr>
        <w:t>合格学校数是指</w:t>
      </w:r>
      <w:r w:rsidRPr="003528D3">
        <w:rPr>
          <w:rFonts w:ascii="仿宋_GB2312" w:eastAsia="仿宋_GB2312" w:hAnsi="仿宋_GB2312" w:cs="仿宋_GB2312" w:hint="eastAsia"/>
          <w:bCs/>
          <w:kern w:val="0"/>
          <w:szCs w:val="21"/>
        </w:rPr>
        <w:t>墙壁和顶棚为白色或浅色、窗户为无色透明玻璃、单侧采光从座位左侧入、双采光主采光窗设在左侧、</w:t>
      </w:r>
      <w:proofErr w:type="gramStart"/>
      <w:r w:rsidRPr="003528D3">
        <w:rPr>
          <w:rFonts w:ascii="仿宋_GB2312" w:eastAsia="仿宋_GB2312" w:hAnsi="仿宋_GB2312" w:cs="仿宋_GB2312" w:hint="eastAsia"/>
          <w:bCs/>
          <w:kern w:val="0"/>
          <w:szCs w:val="21"/>
        </w:rPr>
        <w:t>窗地比</w:t>
      </w:r>
      <w:proofErr w:type="gramEnd"/>
      <w:r w:rsidRPr="003528D3">
        <w:rPr>
          <w:rFonts w:ascii="仿宋_GB2312" w:eastAsia="仿宋_GB2312" w:hAnsi="宋体" w:hint="eastAsia"/>
          <w:bCs/>
          <w:spacing w:val="-10"/>
          <w:szCs w:val="21"/>
        </w:rPr>
        <w:t>均合格的学校数，其中一项指标不合格，即作为</w:t>
      </w:r>
      <w:r w:rsidRPr="003528D3">
        <w:rPr>
          <w:rFonts w:ascii="仿宋_GB2312" w:eastAsia="仿宋_GB2312" w:hAnsi="仿宋_GB2312" w:cs="仿宋_GB2312" w:hint="eastAsia"/>
          <w:bCs/>
          <w:kern w:val="0"/>
          <w:szCs w:val="21"/>
        </w:rPr>
        <w:t>教室采光</w:t>
      </w:r>
      <w:r w:rsidRPr="003528D3">
        <w:rPr>
          <w:rFonts w:ascii="仿宋_GB2312" w:eastAsia="仿宋_GB2312" w:hAnsi="宋体" w:hint="eastAsia"/>
          <w:bCs/>
          <w:spacing w:val="-10"/>
          <w:szCs w:val="21"/>
        </w:rPr>
        <w:t>不合格学校。</w:t>
      </w: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      </w:t>
      </w:r>
    </w:p>
    <w:p w:rsidR="00F13221" w:rsidRDefault="00F13221" w:rsidP="00F13221">
      <w:pPr>
        <w:adjustRightInd w:val="0"/>
        <w:snapToGrid w:val="0"/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填表人：            联系电话：            填表日期：            审核人：            单位负责人（签字）：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br w:type="page"/>
      </w:r>
    </w:p>
    <w:p w:rsidR="00F13221" w:rsidRDefault="00F13221" w:rsidP="00F13221">
      <w:pPr>
        <w:adjustRightInd w:val="0"/>
        <w:snapToGrid w:val="0"/>
        <w:spacing w:line="360" w:lineRule="exact"/>
        <w:rPr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lastRenderedPageBreak/>
        <w:t>附表4</w:t>
      </w:r>
    </w:p>
    <w:p w:rsidR="00F13221" w:rsidRDefault="00F13221" w:rsidP="00F13221">
      <w:pPr>
        <w:snapToGrid w:val="0"/>
        <w:jc w:val="center"/>
        <w:rPr>
          <w:rFonts w:ascii="宋体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2015年学校传染病与常见病防控监督检查信息汇总表</w:t>
      </w:r>
    </w:p>
    <w:p w:rsidR="00F13221" w:rsidRDefault="00F13221" w:rsidP="00F13221">
      <w:pPr>
        <w:adjustRightInd w:val="0"/>
        <w:snapToGrid w:val="0"/>
        <w:spacing w:line="320" w:lineRule="exact"/>
        <w:ind w:firstLineChars="250" w:firstLine="600"/>
        <w:rPr>
          <w:rFonts w:ascii="仿宋_GB2312" w:eastAsia="仿宋_GB2312" w:hAnsi="宋体"/>
          <w:bCs/>
          <w:color w:val="000000"/>
          <w:sz w:val="24"/>
        </w:rPr>
      </w:pPr>
      <w:r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               </w:t>
      </w:r>
      <w:r>
        <w:rPr>
          <w:rFonts w:ascii="仿宋_GB2312" w:eastAsia="仿宋_GB2312" w:hAnsi="宋体" w:hint="eastAsia"/>
          <w:bCs/>
          <w:color w:val="000000"/>
          <w:sz w:val="24"/>
        </w:rPr>
        <w:t>市  （县、区）                                                   单位（公章）：</w:t>
      </w:r>
    </w:p>
    <w:p w:rsidR="00F13221" w:rsidRDefault="00F13221" w:rsidP="00F13221">
      <w:pPr>
        <w:spacing w:line="360" w:lineRule="auto"/>
        <w:ind w:firstLineChars="250" w:firstLine="525"/>
        <w:rPr>
          <w:rFonts w:ascii="仿宋_GB2312" w:eastAsia="仿宋_GB2312" w:hAnsi="宋体"/>
          <w:b/>
          <w:bCs/>
          <w:sz w:val="24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6"/>
        <w:gridCol w:w="1075"/>
        <w:gridCol w:w="860"/>
        <w:gridCol w:w="1305"/>
        <w:gridCol w:w="1134"/>
        <w:gridCol w:w="721"/>
        <w:gridCol w:w="1309"/>
        <w:gridCol w:w="1322"/>
        <w:gridCol w:w="1505"/>
        <w:gridCol w:w="1074"/>
        <w:gridCol w:w="1338"/>
      </w:tblGrid>
      <w:tr w:rsidR="00F13221" w:rsidTr="00C61CFF">
        <w:trPr>
          <w:trHeight w:val="1024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学校类别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检查</w:t>
            </w:r>
          </w:p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学校数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责令限期改正学校数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有专人负责疫情报告学校数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有晨检记录学校数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有因病缺勤病因追查与登记记录</w:t>
            </w:r>
          </w:p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学校数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有新生入学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接种证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查验登记记录</w:t>
            </w:r>
          </w:p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学校数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制定传染病突发事件应急预案学校数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有学生健康档案学校数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pacing w:beforeLines="50" w:afterLines="50"/>
              <w:jc w:val="center"/>
              <w:outlineLvl w:val="2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每年实施学生健康体检学校数</w:t>
            </w:r>
          </w:p>
        </w:tc>
      </w:tr>
      <w:tr w:rsidR="00F13221" w:rsidTr="00C61CFF">
        <w:trPr>
          <w:trHeight w:val="410"/>
          <w:jc w:val="center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城区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小学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43"/>
          <w:jc w:val="center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初中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43"/>
          <w:jc w:val="center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高中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398"/>
          <w:jc w:val="center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镇区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小学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43"/>
          <w:jc w:val="center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初中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43"/>
          <w:jc w:val="center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高中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398"/>
          <w:jc w:val="center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乡村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小学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43"/>
          <w:jc w:val="center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初中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143"/>
          <w:jc w:val="center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高中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F13221" w:rsidTr="00C61CFF">
        <w:trPr>
          <w:trHeight w:val="279"/>
          <w:jc w:val="center"/>
        </w:trPr>
        <w:tc>
          <w:tcPr>
            <w:tcW w:w="2181" w:type="dxa"/>
            <w:gridSpan w:val="2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  <w:vertAlign w:val="superscript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高校</w:t>
            </w:r>
          </w:p>
        </w:tc>
        <w:tc>
          <w:tcPr>
            <w:tcW w:w="860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—</w:t>
            </w:r>
          </w:p>
        </w:tc>
        <w:tc>
          <w:tcPr>
            <w:tcW w:w="1309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—</w:t>
            </w:r>
          </w:p>
        </w:tc>
        <w:tc>
          <w:tcPr>
            <w:tcW w:w="1322" w:type="dxa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—</w:t>
            </w:r>
          </w:p>
        </w:tc>
        <w:tc>
          <w:tcPr>
            <w:tcW w:w="1505" w:type="dxa"/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F13221" w:rsidRDefault="00F13221" w:rsidP="00C61CFF">
            <w:pPr>
              <w:jc w:val="center"/>
              <w:rPr>
                <w:b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—</w:t>
            </w:r>
          </w:p>
        </w:tc>
        <w:tc>
          <w:tcPr>
            <w:tcW w:w="1338" w:type="dxa"/>
            <w:vAlign w:val="center"/>
          </w:tcPr>
          <w:p w:rsidR="00F13221" w:rsidRDefault="00F13221" w:rsidP="00C61CFF">
            <w:pPr>
              <w:jc w:val="center"/>
              <w:rPr>
                <w:b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—</w:t>
            </w:r>
          </w:p>
        </w:tc>
      </w:tr>
      <w:tr w:rsidR="00F13221" w:rsidTr="00C61CFF">
        <w:trPr>
          <w:trHeight w:val="387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合  计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</w:tbl>
    <w:p w:rsidR="00F13221" w:rsidRDefault="00F13221" w:rsidP="00F13221">
      <w:pPr>
        <w:tabs>
          <w:tab w:val="left" w:pos="360"/>
        </w:tabs>
        <w:ind w:leftChars="-171" w:left="-359" w:firstLineChars="200" w:firstLine="380"/>
        <w:jc w:val="left"/>
        <w:rPr>
          <w:rFonts w:ascii="仿宋_GB2312" w:eastAsia="仿宋_GB2312" w:hAnsi="宋体"/>
          <w:bCs/>
          <w:spacing w:val="-10"/>
          <w:szCs w:val="21"/>
        </w:rPr>
      </w:pPr>
    </w:p>
    <w:p w:rsidR="00F13221" w:rsidRDefault="00F13221" w:rsidP="00F13221">
      <w:pPr>
        <w:spacing w:line="320" w:lineRule="exact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  注：高校包括大学、学院、高等专科学校、高等职业学校。</w:t>
      </w:r>
    </w:p>
    <w:p w:rsidR="00F13221" w:rsidRDefault="00F13221" w:rsidP="00F13221">
      <w:pPr>
        <w:tabs>
          <w:tab w:val="left" w:pos="960"/>
        </w:tabs>
        <w:spacing w:line="320" w:lineRule="exact"/>
        <w:ind w:leftChars="304" w:left="638"/>
        <w:rPr>
          <w:rFonts w:ascii="仿宋_GB2312" w:eastAsia="仿宋_GB2312" w:hAnsi="宋体"/>
          <w:bCs/>
          <w:color w:val="0000FF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</w:t>
      </w:r>
    </w:p>
    <w:p w:rsidR="00F13221" w:rsidRDefault="00F13221" w:rsidP="00F13221">
      <w:pPr>
        <w:tabs>
          <w:tab w:val="left" w:pos="960"/>
        </w:tabs>
        <w:spacing w:line="320" w:lineRule="exact"/>
        <w:ind w:leftChars="504" w:left="1335" w:hangingChars="132" w:hanging="277"/>
        <w:rPr>
          <w:rFonts w:ascii="仿宋_GB2312" w:eastAsia="仿宋_GB2312" w:hAnsi="宋体"/>
          <w:bCs/>
          <w:color w:val="000000"/>
          <w:szCs w:val="21"/>
        </w:rPr>
      </w:pPr>
    </w:p>
    <w:p w:rsidR="00F13221" w:rsidRDefault="00F13221" w:rsidP="00F13221">
      <w:pPr>
        <w:spacing w:line="320" w:lineRule="exact"/>
        <w:rPr>
          <w:color w:val="000000"/>
        </w:rPr>
      </w:pPr>
      <w:r>
        <w:rPr>
          <w:rFonts w:ascii="仿宋_GB2312" w:eastAsia="仿宋_GB2312" w:hint="eastAsia"/>
          <w:color w:val="000000"/>
          <w:sz w:val="24"/>
        </w:rPr>
        <w:t xml:space="preserve">    填表人：            联系电话：            填表日期：            审核人：            单位负责人（签字）：</w:t>
      </w:r>
    </w:p>
    <w:p w:rsidR="00F13221" w:rsidRDefault="00F13221" w:rsidP="00F13221">
      <w:pPr>
        <w:spacing w:line="320" w:lineRule="exact"/>
        <w:rPr>
          <w:rFonts w:ascii="黑体" w:eastAsia="黑体" w:hAnsi="宋体"/>
          <w:color w:val="000000"/>
          <w:sz w:val="32"/>
          <w:szCs w:val="32"/>
        </w:rPr>
      </w:pPr>
      <w:r>
        <w:rPr>
          <w:color w:val="000000"/>
        </w:rPr>
        <w:br w:type="page"/>
      </w:r>
      <w:r>
        <w:rPr>
          <w:rFonts w:ascii="黑体" w:eastAsia="黑体" w:hAnsi="宋体" w:hint="eastAsia"/>
          <w:color w:val="000000"/>
          <w:sz w:val="32"/>
          <w:szCs w:val="32"/>
        </w:rPr>
        <w:lastRenderedPageBreak/>
        <w:t>附表5</w:t>
      </w:r>
    </w:p>
    <w:p w:rsidR="00F13221" w:rsidRDefault="00F13221" w:rsidP="00F13221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2015年学校饮用水卫生监督检查信息汇总表</w:t>
      </w:r>
    </w:p>
    <w:p w:rsidR="00F13221" w:rsidRDefault="00F13221" w:rsidP="00F13221">
      <w:pPr>
        <w:spacing w:line="360" w:lineRule="auto"/>
        <w:ind w:firstLineChars="200" w:firstLine="480"/>
        <w:rPr>
          <w:rFonts w:ascii="黑体" w:eastAsia="黑体" w:hAnsi="宋体"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                </w:t>
      </w:r>
      <w:r>
        <w:rPr>
          <w:rFonts w:ascii="仿宋_GB2312" w:eastAsia="仿宋_GB2312" w:hAnsi="宋体" w:hint="eastAsia"/>
          <w:bCs/>
          <w:color w:val="000000"/>
          <w:sz w:val="24"/>
        </w:rPr>
        <w:t>市 （县、区）                                                   单位（公章）：</w:t>
      </w:r>
    </w:p>
    <w:tbl>
      <w:tblPr>
        <w:tblpPr w:leftFromText="181" w:rightFromText="181" w:vertAnchor="page" w:horzAnchor="page" w:tblpX="1521" w:tblpY="22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960"/>
        <w:gridCol w:w="952"/>
        <w:gridCol w:w="952"/>
        <w:gridCol w:w="1151"/>
        <w:gridCol w:w="1110"/>
        <w:gridCol w:w="1270"/>
        <w:gridCol w:w="953"/>
        <w:gridCol w:w="952"/>
        <w:gridCol w:w="1109"/>
        <w:gridCol w:w="837"/>
        <w:gridCol w:w="753"/>
        <w:gridCol w:w="1110"/>
        <w:gridCol w:w="952"/>
      </w:tblGrid>
      <w:tr w:rsidR="00F13221" w:rsidTr="00C61CFF">
        <w:trPr>
          <w:trHeight w:val="387"/>
        </w:trPr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bookmarkStart w:id="0" w:name="OLE_LINK26"/>
            <w:bookmarkStart w:id="1" w:name="OLE_LINK27"/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学校类别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检查</w:t>
            </w:r>
          </w:p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学校数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责令限期改正学校数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纳入卫生监督协管的学校数</w:t>
            </w:r>
          </w:p>
        </w:tc>
        <w:tc>
          <w:tcPr>
            <w:tcW w:w="4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自建设施集中式供水</w:t>
            </w:r>
          </w:p>
        </w:tc>
        <w:tc>
          <w:tcPr>
            <w:tcW w:w="3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二次供水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分散式供水</w:t>
            </w:r>
          </w:p>
        </w:tc>
      </w:tr>
      <w:tr w:rsidR="00F13221" w:rsidTr="00C61CFF">
        <w:trPr>
          <w:trHeight w:val="1296"/>
        </w:trPr>
        <w:tc>
          <w:tcPr>
            <w:tcW w:w="1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检查</w:t>
            </w:r>
          </w:p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学校数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水源卫生防护合格学校数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配备有水质消毒设施设备学校数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200" w:lineRule="exact"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水质检验合格学校数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检查</w:t>
            </w:r>
          </w:p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学校数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蓄水池周围无污染源学校数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200" w:lineRule="exact"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蓄水池定期清洗消毒学校数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snapToGrid w:val="0"/>
              <w:spacing w:line="200" w:lineRule="exact"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水质检验合格学校数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检查</w:t>
            </w:r>
          </w:p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学校数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水源周围无污染源学校数</w:t>
            </w:r>
          </w:p>
        </w:tc>
      </w:tr>
      <w:tr w:rsidR="00F13221" w:rsidTr="00C61CFF">
        <w:trPr>
          <w:trHeight w:val="39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城区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小学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初中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镇区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小学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初中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乡村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小学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初中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高校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  <w:tr w:rsidR="00F13221" w:rsidTr="00C61CFF">
        <w:trPr>
          <w:trHeight w:val="397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合  计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/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</w:tbl>
    <w:p w:rsidR="00F13221" w:rsidRDefault="00F13221" w:rsidP="00F13221">
      <w:pPr>
        <w:snapToGrid w:val="0"/>
        <w:rPr>
          <w:rFonts w:ascii="仿宋_GB2312" w:eastAsia="仿宋_GB2312" w:hAnsi="宋体"/>
          <w:bCs/>
          <w:color w:val="000000"/>
          <w:spacing w:val="-10"/>
          <w:szCs w:val="21"/>
        </w:rPr>
      </w:pPr>
    </w:p>
    <w:p w:rsidR="00F13221" w:rsidRDefault="00F13221" w:rsidP="00F13221">
      <w:pPr>
        <w:snapToGrid w:val="0"/>
        <w:rPr>
          <w:rFonts w:ascii="仿宋_GB2312" w:eastAsia="仿宋_GB2312" w:hAnsi="宋体"/>
          <w:bCs/>
          <w:color w:val="000000"/>
          <w:spacing w:val="-10"/>
          <w:szCs w:val="21"/>
        </w:rPr>
      </w:pPr>
      <w:r>
        <w:rPr>
          <w:rFonts w:ascii="仿宋_GB2312" w:eastAsia="仿宋_GB2312" w:hAnsi="宋体" w:hint="eastAsia"/>
          <w:bCs/>
          <w:color w:val="000000"/>
          <w:spacing w:val="-10"/>
          <w:szCs w:val="21"/>
        </w:rPr>
        <w:t>注：1.检测用水点水质。</w:t>
      </w:r>
    </w:p>
    <w:p w:rsidR="00F13221" w:rsidRDefault="00F13221" w:rsidP="00F13221">
      <w:pPr>
        <w:snapToGrid w:val="0"/>
        <w:ind w:firstLineChars="200" w:firstLine="380"/>
        <w:rPr>
          <w:rFonts w:ascii="宋体" w:hAnsi="宋体"/>
          <w:sz w:val="28"/>
          <w:szCs w:val="28"/>
        </w:rPr>
      </w:pPr>
      <w:r>
        <w:rPr>
          <w:rFonts w:ascii="仿宋_GB2312" w:eastAsia="仿宋_GB2312" w:hAnsi="宋体" w:hint="eastAsia"/>
          <w:bCs/>
          <w:color w:val="000000"/>
          <w:spacing w:val="-10"/>
          <w:szCs w:val="21"/>
        </w:rPr>
        <w:t>2.水质检验合格学校数是指色度、浑浊度、臭和</w:t>
      </w:r>
      <w:proofErr w:type="gramStart"/>
      <w:r>
        <w:rPr>
          <w:rFonts w:ascii="仿宋_GB2312" w:eastAsia="仿宋_GB2312" w:hAnsi="宋体" w:hint="eastAsia"/>
          <w:bCs/>
          <w:color w:val="000000"/>
          <w:spacing w:val="-10"/>
          <w:szCs w:val="21"/>
        </w:rPr>
        <w:t>味、</w:t>
      </w:r>
      <w:proofErr w:type="gramEnd"/>
      <w:r>
        <w:rPr>
          <w:rFonts w:ascii="仿宋_GB2312" w:eastAsia="仿宋_GB2312" w:hAnsi="宋体" w:hint="eastAsia"/>
          <w:bCs/>
          <w:color w:val="000000"/>
          <w:spacing w:val="-10"/>
          <w:szCs w:val="21"/>
        </w:rPr>
        <w:t>肉眼可见物、pH和消毒剂余量检测均合格的学校数，其中一项指标检测不合格，即作为水质检验不合格学校。</w:t>
      </w:r>
    </w:p>
    <w:p w:rsidR="00F13221" w:rsidRDefault="00F13221" w:rsidP="00F13221">
      <w:pPr>
        <w:jc w:val="left"/>
        <w:rPr>
          <w:rFonts w:ascii="仿宋_GB2312" w:eastAsia="仿宋_GB2312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ind w:firstLineChars="200" w:firstLine="48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填表人：            联系电话：            填表日期：            审核人：            单位负责人（签字）：</w:t>
      </w: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/>
          <w:color w:val="000000"/>
          <w:sz w:val="24"/>
        </w:rPr>
      </w:pPr>
    </w:p>
    <w:p w:rsidR="00F13221" w:rsidRDefault="00F13221" w:rsidP="00F13221">
      <w:pPr>
        <w:spacing w:line="320" w:lineRule="exact"/>
        <w:rPr>
          <w:rFonts w:ascii="黑体" w:eastAsia="黑体" w:hAnsi="宋体"/>
          <w:color w:val="000000"/>
          <w:sz w:val="32"/>
          <w:szCs w:val="32"/>
        </w:rPr>
      </w:pPr>
    </w:p>
    <w:p w:rsidR="00F13221" w:rsidRDefault="00F13221" w:rsidP="00F13221">
      <w:pPr>
        <w:spacing w:line="320" w:lineRule="exact"/>
        <w:rPr>
          <w:rFonts w:ascii="黑体" w:eastAsia="黑体" w:hAnsi="宋体"/>
          <w:color w:val="000000"/>
          <w:sz w:val="32"/>
          <w:szCs w:val="32"/>
        </w:rPr>
      </w:pPr>
    </w:p>
    <w:p w:rsidR="00F13221" w:rsidRDefault="00F13221" w:rsidP="00F13221">
      <w:pPr>
        <w:spacing w:line="320" w:lineRule="exact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附表6</w:t>
      </w:r>
    </w:p>
    <w:p w:rsidR="00F13221" w:rsidRDefault="00F13221" w:rsidP="00F13221">
      <w:pPr>
        <w:jc w:val="center"/>
        <w:rPr>
          <w:rFonts w:ascii="仿宋_GB2312" w:eastAsia="仿宋_GB2312"/>
          <w:b/>
          <w:sz w:val="24"/>
        </w:rPr>
      </w:pPr>
      <w:r>
        <w:rPr>
          <w:rFonts w:ascii="宋体" w:hAnsi="宋体" w:hint="eastAsia"/>
          <w:b/>
          <w:sz w:val="32"/>
          <w:szCs w:val="32"/>
        </w:rPr>
        <w:t>2015年学校卫生综合监督评价汇总表</w:t>
      </w:r>
    </w:p>
    <w:p w:rsidR="00F13221" w:rsidRDefault="00F13221" w:rsidP="00F13221">
      <w:pPr>
        <w:spacing w:line="360" w:lineRule="auto"/>
        <w:ind w:firstLineChars="200" w:firstLine="480"/>
        <w:rPr>
          <w:rFonts w:ascii="黑体" w:eastAsia="黑体" w:hAnsi="宋体"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                </w:t>
      </w:r>
      <w:r>
        <w:rPr>
          <w:rFonts w:ascii="仿宋_GB2312" w:eastAsia="仿宋_GB2312" w:hAnsi="宋体" w:hint="eastAsia"/>
          <w:bCs/>
          <w:color w:val="000000"/>
          <w:sz w:val="24"/>
        </w:rPr>
        <w:t>市 （县、区）                                                   单位（公章）：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4"/>
        <w:gridCol w:w="1412"/>
        <w:gridCol w:w="2983"/>
        <w:gridCol w:w="2816"/>
        <w:gridCol w:w="3010"/>
        <w:gridCol w:w="2835"/>
      </w:tblGrid>
      <w:tr w:rsidR="00F13221" w:rsidTr="00C61CFF">
        <w:trPr>
          <w:trHeight w:val="682"/>
          <w:jc w:val="center"/>
        </w:trPr>
        <w:tc>
          <w:tcPr>
            <w:tcW w:w="2286" w:type="dxa"/>
            <w:gridSpan w:val="2"/>
            <w:vMerge w:val="restart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学校分类</w:t>
            </w:r>
          </w:p>
        </w:tc>
        <w:tc>
          <w:tcPr>
            <w:tcW w:w="2983" w:type="dxa"/>
            <w:vMerge w:val="restart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开展综合监督学校数</w:t>
            </w:r>
          </w:p>
        </w:tc>
        <w:tc>
          <w:tcPr>
            <w:tcW w:w="8661" w:type="dxa"/>
            <w:gridSpan w:val="3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综合监督结果（学校数）</w:t>
            </w:r>
          </w:p>
        </w:tc>
      </w:tr>
      <w:tr w:rsidR="00F13221" w:rsidTr="00C61CFF">
        <w:trPr>
          <w:trHeight w:val="487"/>
          <w:jc w:val="center"/>
        </w:trPr>
        <w:tc>
          <w:tcPr>
            <w:tcW w:w="2286" w:type="dxa"/>
            <w:gridSpan w:val="2"/>
            <w:vMerge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983" w:type="dxa"/>
            <w:vMerge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16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优秀</w:t>
            </w:r>
          </w:p>
        </w:tc>
        <w:tc>
          <w:tcPr>
            <w:tcW w:w="3010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合格</w:t>
            </w:r>
          </w:p>
        </w:tc>
        <w:tc>
          <w:tcPr>
            <w:tcW w:w="2835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不合格</w:t>
            </w:r>
          </w:p>
        </w:tc>
      </w:tr>
      <w:tr w:rsidR="00F13221" w:rsidTr="00C61CFF">
        <w:trPr>
          <w:trHeight w:val="928"/>
          <w:jc w:val="center"/>
        </w:trPr>
        <w:tc>
          <w:tcPr>
            <w:tcW w:w="874" w:type="dxa"/>
            <w:vMerge w:val="restart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县城（或县级市政府所在镇）</w:t>
            </w:r>
          </w:p>
        </w:tc>
        <w:tc>
          <w:tcPr>
            <w:tcW w:w="1412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小学</w:t>
            </w:r>
          </w:p>
        </w:tc>
        <w:tc>
          <w:tcPr>
            <w:tcW w:w="2983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16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010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35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13221" w:rsidTr="00C61CFF">
        <w:trPr>
          <w:trHeight w:val="928"/>
          <w:jc w:val="center"/>
        </w:trPr>
        <w:tc>
          <w:tcPr>
            <w:tcW w:w="874" w:type="dxa"/>
            <w:vMerge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412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中学</w:t>
            </w:r>
          </w:p>
        </w:tc>
        <w:tc>
          <w:tcPr>
            <w:tcW w:w="2983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16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010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35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13221" w:rsidTr="00C61CFF">
        <w:trPr>
          <w:trHeight w:val="928"/>
          <w:jc w:val="center"/>
        </w:trPr>
        <w:tc>
          <w:tcPr>
            <w:tcW w:w="874" w:type="dxa"/>
            <w:vMerge w:val="restart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其他乡镇或村</w:t>
            </w:r>
          </w:p>
        </w:tc>
        <w:tc>
          <w:tcPr>
            <w:tcW w:w="1412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小学</w:t>
            </w:r>
          </w:p>
        </w:tc>
        <w:tc>
          <w:tcPr>
            <w:tcW w:w="2983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16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010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35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13221" w:rsidTr="00C61CFF">
        <w:trPr>
          <w:trHeight w:val="929"/>
          <w:jc w:val="center"/>
        </w:trPr>
        <w:tc>
          <w:tcPr>
            <w:tcW w:w="874" w:type="dxa"/>
            <w:vMerge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412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中学</w:t>
            </w:r>
          </w:p>
        </w:tc>
        <w:tc>
          <w:tcPr>
            <w:tcW w:w="2983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16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010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35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13221" w:rsidTr="00C61CFF">
        <w:trPr>
          <w:trHeight w:val="768"/>
          <w:jc w:val="center"/>
        </w:trPr>
        <w:tc>
          <w:tcPr>
            <w:tcW w:w="2286" w:type="dxa"/>
            <w:gridSpan w:val="2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合计</w:t>
            </w:r>
          </w:p>
        </w:tc>
        <w:tc>
          <w:tcPr>
            <w:tcW w:w="2983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16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010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835" w:type="dxa"/>
            <w:vAlign w:val="center"/>
          </w:tcPr>
          <w:p w:rsidR="00F13221" w:rsidRDefault="00F13221" w:rsidP="00C61CFF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</w:tbl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/>
          <w:color w:val="00000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/>
          <w:color w:val="00000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</w:pPr>
      <w:r>
        <w:rPr>
          <w:rFonts w:ascii="仿宋_GB2312" w:eastAsia="仿宋_GB2312" w:hint="eastAsia"/>
          <w:color w:val="000000"/>
          <w:sz w:val="24"/>
        </w:rPr>
        <w:t xml:space="preserve">     填表人：            联系电话：            填表日期：            审核人：            单位负责人（签字）：</w:t>
      </w: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 w:hint="eastAsia"/>
          <w:color w:val="00000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 w:hint="eastAsia"/>
          <w:color w:val="00000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 w:hint="eastAsia"/>
          <w:color w:val="00000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/>
          <w:color w:val="000000"/>
          <w:sz w:val="24"/>
        </w:rPr>
        <w:sectPr w:rsidR="00F13221">
          <w:pgSz w:w="16838" w:h="11906" w:orient="landscape"/>
          <w:pgMar w:top="735" w:right="624" w:bottom="1021" w:left="1080" w:header="0" w:footer="992" w:gutter="0"/>
          <w:cols w:space="720"/>
          <w:docGrid w:type="lines" w:linePitch="312"/>
        </w:sectPr>
      </w:pP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 w:hint="eastAsia"/>
          <w:color w:val="000000"/>
          <w:sz w:val="24"/>
        </w:rPr>
      </w:pPr>
    </w:p>
    <w:p w:rsidR="00F13221" w:rsidRDefault="00F13221" w:rsidP="00F13221">
      <w:pPr>
        <w:adjustRightInd w:val="0"/>
        <w:snapToGrid w:val="0"/>
        <w:spacing w:line="360" w:lineRule="exact"/>
        <w:rPr>
          <w:rFonts w:ascii="仿宋_GB2312" w:eastAsia="仿宋_GB2312" w:hint="eastAsia"/>
          <w:color w:val="000000"/>
          <w:sz w:val="24"/>
        </w:rPr>
      </w:pPr>
    </w:p>
    <w:p w:rsidR="00F13221" w:rsidRPr="00D763A7" w:rsidRDefault="00F13221" w:rsidP="00F13221">
      <w:pPr>
        <w:pStyle w:val="af3"/>
        <w:spacing w:before="156" w:after="156"/>
        <w:rPr>
          <w:rFonts w:hint="eastAsia"/>
          <w:sz w:val="24"/>
          <w:szCs w:val="24"/>
        </w:rPr>
      </w:pPr>
      <w:r w:rsidRPr="00D763A7">
        <w:rPr>
          <w:rFonts w:hint="eastAsia"/>
          <w:sz w:val="24"/>
          <w:szCs w:val="24"/>
        </w:rPr>
        <w:t>附表7-1   学校卫生管理评价记分表</w:t>
      </w:r>
    </w:p>
    <w:tbl>
      <w:tblPr>
        <w:tblW w:w="4987" w:type="pct"/>
        <w:jc w:val="center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85"/>
        <w:gridCol w:w="1365"/>
        <w:gridCol w:w="5461"/>
        <w:gridCol w:w="780"/>
        <w:gridCol w:w="583"/>
        <w:gridCol w:w="585"/>
        <w:gridCol w:w="780"/>
      </w:tblGrid>
      <w:tr w:rsidR="00F13221" w:rsidRPr="006F0A97" w:rsidTr="00C61CFF">
        <w:trPr>
          <w:trHeight w:val="273"/>
          <w:jc w:val="center"/>
        </w:trPr>
        <w:tc>
          <w:tcPr>
            <w:tcW w:w="3681" w:type="pct"/>
            <w:gridSpan w:val="3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学校名称：</w:t>
            </w:r>
          </w:p>
        </w:tc>
        <w:tc>
          <w:tcPr>
            <w:tcW w:w="1319" w:type="pct"/>
            <w:gridSpan w:val="4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负责人：</w:t>
            </w:r>
          </w:p>
        </w:tc>
      </w:tr>
      <w:tr w:rsidR="00F13221" w:rsidRPr="006F0A97" w:rsidTr="00C61CFF">
        <w:trPr>
          <w:trHeight w:val="308"/>
          <w:jc w:val="center"/>
        </w:trPr>
        <w:tc>
          <w:tcPr>
            <w:tcW w:w="3681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地址：                                               联系电话：</w:t>
            </w:r>
          </w:p>
        </w:tc>
        <w:tc>
          <w:tcPr>
            <w:tcW w:w="1319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hint="eastAsia"/>
                <w:sz w:val="18"/>
                <w:szCs w:val="18"/>
              </w:rPr>
              <w:t>评价日期：</w:t>
            </w:r>
            <w:r w:rsidRPr="006F0A97">
              <w:rPr>
                <w:sz w:val="18"/>
                <w:szCs w:val="18"/>
              </w:rPr>
              <w:t xml:space="preserve">  </w:t>
            </w:r>
            <w:r w:rsidRPr="006F0A97">
              <w:rPr>
                <w:rFonts w:hint="eastAsia"/>
                <w:sz w:val="18"/>
                <w:szCs w:val="18"/>
              </w:rPr>
              <w:t xml:space="preserve">  </w:t>
            </w:r>
            <w:r w:rsidRPr="006F0A97">
              <w:rPr>
                <w:rFonts w:hint="eastAsia"/>
                <w:sz w:val="18"/>
                <w:szCs w:val="18"/>
              </w:rPr>
              <w:t>年</w:t>
            </w:r>
            <w:r w:rsidRPr="006F0A97">
              <w:rPr>
                <w:sz w:val="18"/>
                <w:szCs w:val="18"/>
              </w:rPr>
              <w:t xml:space="preserve"> </w:t>
            </w:r>
            <w:r w:rsidRPr="006F0A97">
              <w:rPr>
                <w:rFonts w:hint="eastAsia"/>
                <w:sz w:val="18"/>
                <w:szCs w:val="18"/>
              </w:rPr>
              <w:t xml:space="preserve"> </w:t>
            </w:r>
            <w:r w:rsidRPr="006F0A97">
              <w:rPr>
                <w:rFonts w:hint="eastAsia"/>
                <w:sz w:val="18"/>
                <w:szCs w:val="18"/>
              </w:rPr>
              <w:t>月</w:t>
            </w:r>
            <w:r w:rsidRPr="006F0A97">
              <w:rPr>
                <w:sz w:val="18"/>
                <w:szCs w:val="18"/>
              </w:rPr>
              <w:t xml:space="preserve"> </w:t>
            </w:r>
            <w:r w:rsidRPr="006F0A97">
              <w:rPr>
                <w:rFonts w:hint="eastAsia"/>
                <w:sz w:val="18"/>
                <w:szCs w:val="18"/>
              </w:rPr>
              <w:t xml:space="preserve"> </w:t>
            </w:r>
            <w:r w:rsidRPr="006F0A97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13221" w:rsidRPr="006F0A97" w:rsidTr="00C61CFF">
        <w:trPr>
          <w:trHeight w:val="159"/>
          <w:jc w:val="center"/>
        </w:trPr>
        <w:tc>
          <w:tcPr>
            <w:tcW w:w="1040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项目（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0分）</w:t>
            </w:r>
          </w:p>
        </w:tc>
        <w:tc>
          <w:tcPr>
            <w:tcW w:w="264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ind w:firstLineChars="750" w:firstLine="135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评价指标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42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ind w:firstLineChars="200" w:firstLine="36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实际得分</w:t>
            </w:r>
          </w:p>
        </w:tc>
      </w:tr>
      <w:tr w:rsidR="00F13221" w:rsidRPr="006F0A97" w:rsidTr="00C61CFF">
        <w:trPr>
          <w:trHeight w:val="165"/>
          <w:jc w:val="center"/>
        </w:trPr>
        <w:tc>
          <w:tcPr>
            <w:tcW w:w="1040" w:type="pct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ind w:firstLineChars="750" w:firstLine="135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5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240" w:lineRule="exact"/>
              <w:ind w:firstLineChars="100" w:firstLine="18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单项</w:t>
            </w:r>
          </w:p>
        </w:tc>
        <w:tc>
          <w:tcPr>
            <w:tcW w:w="37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150" w:firstLine="270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突发公共卫生</w:t>
            </w:r>
          </w:p>
          <w:p w:rsidR="00F13221" w:rsidRPr="006F0A97" w:rsidRDefault="00F13221" w:rsidP="00C61CFF">
            <w:pPr>
              <w:widowControl/>
              <w:spacing w:line="310" w:lineRule="atLeas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事件管理</w:t>
            </w:r>
          </w:p>
          <w:p w:rsidR="00F13221" w:rsidRPr="006F0A97" w:rsidRDefault="00F13221" w:rsidP="00C61CFF">
            <w:pPr>
              <w:widowControl/>
              <w:spacing w:line="310" w:lineRule="atLeast"/>
              <w:ind w:firstLineChars="300" w:firstLine="540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264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建立校长为第一责任人制度</w:t>
            </w:r>
          </w:p>
        </w:tc>
        <w:tc>
          <w:tcPr>
            <w:tcW w:w="3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</w:t>
            </w:r>
            <w:r w:rsidRPr="006F0A97">
              <w:rPr>
                <w:rFonts w:ascii="宋体" w:hAnsi="宋体"/>
                <w:sz w:val="18"/>
                <w:szCs w:val="18"/>
              </w:rPr>
              <w:t>突发公共卫生事件应急处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理</w:t>
            </w:r>
            <w:r w:rsidRPr="006F0A97">
              <w:rPr>
                <w:rFonts w:ascii="宋体" w:hAnsi="宋体"/>
                <w:sz w:val="18"/>
                <w:szCs w:val="18"/>
              </w:rPr>
              <w:t>领导小组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制定学</w:t>
            </w:r>
            <w:r w:rsidRPr="006F0A97">
              <w:rPr>
                <w:rFonts w:ascii="宋体" w:hAnsi="宋体"/>
                <w:sz w:val="18"/>
                <w:szCs w:val="18"/>
              </w:rPr>
              <w:t>校突发公共卫生事件应急处理预案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</w:t>
            </w:r>
            <w:r w:rsidRPr="006F0A97">
              <w:rPr>
                <w:rFonts w:ascii="宋体" w:hAnsi="宋体"/>
                <w:sz w:val="18"/>
                <w:szCs w:val="18"/>
              </w:rPr>
              <w:t>突发公共卫生事件报告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制度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有专职或兼职报告人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定期（每学期1次）开展防控突发公共卫生事件宣传教育活动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每学年开展一次突发公共事件应对演练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因校方责任发生的其它突发公共卫生事件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  <w:r w:rsidRPr="006F0A97">
              <w:rPr>
                <w:rFonts w:ascii="宋体" w:hAnsi="宋体" w:cs="宋体" w:hint="eastAsia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</w:p>
          <w:p w:rsidR="00F13221" w:rsidRPr="006F0A97" w:rsidRDefault="00F13221" w:rsidP="00C61CFF">
            <w:pPr>
              <w:widowControl/>
              <w:spacing w:line="310" w:lineRule="atLeast"/>
              <w:ind w:firstLineChars="50" w:firstLine="90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传染病预防控制管理</w:t>
            </w:r>
          </w:p>
          <w:p w:rsidR="00F13221" w:rsidRPr="006F0A97" w:rsidRDefault="00F13221" w:rsidP="00C61CFF">
            <w:pPr>
              <w:widowControl/>
              <w:spacing w:line="310" w:lineRule="atLeast"/>
              <w:ind w:firstLineChars="50" w:firstLine="90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（15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sz w:val="18"/>
                <w:szCs w:val="18"/>
              </w:rPr>
              <w:t>）</w:t>
            </w:r>
          </w:p>
          <w:p w:rsidR="00F13221" w:rsidRPr="006F0A97" w:rsidRDefault="00F13221" w:rsidP="00C61CFF">
            <w:pPr>
              <w:spacing w:line="310" w:lineRule="atLeast"/>
              <w:ind w:firstLineChars="50" w:firstLine="9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221" w:rsidRPr="00CC16AD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16AD">
              <w:rPr>
                <w:rFonts w:ascii="宋体" w:hAnsi="宋体" w:hint="eastAsia"/>
                <w:sz w:val="18"/>
                <w:szCs w:val="18"/>
              </w:rPr>
              <w:t>有校长为第一责任人的传染病预防控制工作小组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95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CC16AD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CC16AD">
              <w:rPr>
                <w:rFonts w:ascii="宋体" w:hAnsi="宋体" w:hint="eastAsia"/>
                <w:sz w:val="18"/>
                <w:szCs w:val="18"/>
              </w:rPr>
              <w:t>有传染病疫情报告制度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3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CC16AD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CC16AD">
              <w:rPr>
                <w:rFonts w:ascii="宋体" w:hAnsi="宋体" w:hint="eastAsia"/>
                <w:sz w:val="18"/>
                <w:szCs w:val="18"/>
              </w:rPr>
              <w:t>有专人负责疫情报告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55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CC16AD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16AD">
              <w:rPr>
                <w:rFonts w:ascii="宋体" w:hAnsi="宋体" w:hint="eastAsia"/>
                <w:sz w:val="18"/>
                <w:szCs w:val="18"/>
              </w:rPr>
              <w:t>有晨检制度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CC16AD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16AD">
              <w:rPr>
                <w:rFonts w:ascii="宋体" w:hAnsi="宋体" w:hint="eastAsia"/>
                <w:sz w:val="18"/>
                <w:szCs w:val="18"/>
              </w:rPr>
              <w:t>有学生因病缺勤登记、追踪制度和复课证明查验制度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有新生入学接种卡、证查验制度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4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定期（每学期1次）开展预防传染病知识的宣传活动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50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寄宿制或600名学生以上非寄宿学校配备卫生专业技术人员；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600名以下非寄宿学校配备保健教师或卫生专业技术人员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4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寄宿学校应设立卫生室，非寄宿学校</w:t>
            </w:r>
            <w:proofErr w:type="gramStart"/>
            <w:r w:rsidRPr="006F0A97">
              <w:rPr>
                <w:rFonts w:ascii="宋体" w:hAnsi="宋体" w:hint="eastAsia"/>
                <w:sz w:val="18"/>
                <w:szCs w:val="18"/>
              </w:rPr>
              <w:t>视规模设</w:t>
            </w:r>
            <w:proofErr w:type="gramEnd"/>
            <w:r w:rsidRPr="006F0A97">
              <w:rPr>
                <w:rFonts w:ascii="宋体" w:hAnsi="宋体" w:hint="eastAsia"/>
                <w:sz w:val="18"/>
                <w:szCs w:val="18"/>
              </w:rPr>
              <w:t>卫生室或保健室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23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因校方责任发生传染病暴发流行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  <w:r w:rsidRPr="006F0A97">
              <w:rPr>
                <w:rFonts w:ascii="宋体" w:hAnsi="宋体" w:cs="宋体" w:hint="eastAsia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ind w:leftChars="50" w:left="105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常见病与多发病管理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建立学生健康体检档案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建立体检异常学生登记记录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建立体检结果向家长反馈制度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制定学生常见病与多发病防治计划、措施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5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开展预防近视专题宣传活动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每年实施1次学生健康体检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定期（每学期1次）开展健康生活方式、营养和慢性病预防知识教育和宣传活动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10"/>
          <w:jc w:val="center"/>
        </w:trPr>
        <w:tc>
          <w:tcPr>
            <w:tcW w:w="1040" w:type="pct"/>
            <w:gridSpan w:val="2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校医院、卫生所、卫生室、医务室有《医疗机构执业许可证》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  <w:jc w:val="center"/>
        </w:trPr>
        <w:tc>
          <w:tcPr>
            <w:tcW w:w="1040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生活饮用水卫生管理</w:t>
            </w:r>
          </w:p>
          <w:p w:rsidR="00F13221" w:rsidRPr="006F0A97" w:rsidRDefault="00F13221" w:rsidP="00C61CFF">
            <w:pPr>
              <w:spacing w:line="310" w:lineRule="atLeast"/>
              <w:ind w:leftChars="50" w:left="105" w:firstLineChars="50" w:firstLine="90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CC16AD">
              <w:rPr>
                <w:rFonts w:ascii="宋体" w:hAnsi="宋体" w:hint="eastAsia"/>
                <w:sz w:val="18"/>
                <w:szCs w:val="18"/>
              </w:rPr>
              <w:t>集中式供水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依法取得卫生许可证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ind w:leftChars="50" w:lef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二次供水蓄水设施定期（每年1次）清洗、消毒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ind w:leftChars="50" w:lef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分散式供水有卫生安全防护设施并对水质进行消毒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5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建立供水卫生管理制度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5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涉水产品符合相关卫生要求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5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配备专（兼）职供水人员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5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水质监测频率符合当地规定要求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供水人员持健康</w:t>
            </w:r>
            <w:proofErr w:type="gramStart"/>
            <w:r w:rsidRPr="006F0A97">
              <w:rPr>
                <w:rFonts w:ascii="宋体" w:hAnsi="宋体" w:hint="eastAsia"/>
                <w:sz w:val="18"/>
                <w:szCs w:val="18"/>
              </w:rPr>
              <w:t>证明上岗</w:t>
            </w:r>
            <w:proofErr w:type="gram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87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供应饮用水水质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符合卫生要求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3"/>
          <w:jc w:val="center"/>
        </w:trPr>
        <w:tc>
          <w:tcPr>
            <w:tcW w:w="104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因校方责任发生校内生活饮用水污染事故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  <w:r w:rsidRPr="006F0A97">
              <w:rPr>
                <w:rFonts w:ascii="宋体" w:hAnsi="宋体" w:cs="宋体" w:hint="eastAsia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73"/>
          <w:jc w:val="center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教室环境卫生管理（15分</w:t>
            </w:r>
            <w:r w:rsidRPr="006F0A97">
              <w:rPr>
                <w:rFonts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课桌椅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（3分）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每间教室内最少设2种不同型号的课桌椅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7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每人1席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95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黑板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（2分）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无破损 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0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无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眩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光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4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教室采光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（2分）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教室墙壁和顶棚为白色或浅色，窗户为无色透明玻璃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0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单侧采光光线应从座位左侧入，双采光主采光窗应设在左侧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95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教室照明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（4分）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灯管垂直黑板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08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proofErr w:type="gramStart"/>
            <w:r w:rsidRPr="006F0A97">
              <w:rPr>
                <w:rFonts w:ascii="宋体" w:hAnsi="宋体" w:hint="eastAsia"/>
                <w:sz w:val="18"/>
                <w:szCs w:val="18"/>
              </w:rPr>
              <w:t>控照式</w:t>
            </w:r>
            <w:proofErr w:type="gramEnd"/>
            <w:r w:rsidRPr="006F0A97">
              <w:rPr>
                <w:rFonts w:ascii="宋体" w:hAnsi="宋体" w:hint="eastAsia"/>
                <w:sz w:val="18"/>
                <w:szCs w:val="18"/>
              </w:rPr>
              <w:t>灯具，不宜</w:t>
            </w:r>
            <w:proofErr w:type="gramStart"/>
            <w:r w:rsidRPr="006F0A97">
              <w:rPr>
                <w:rFonts w:ascii="宋体" w:hAnsi="宋体" w:hint="eastAsia"/>
                <w:sz w:val="18"/>
                <w:szCs w:val="18"/>
              </w:rPr>
              <w:t>用裸灯</w:t>
            </w:r>
            <w:proofErr w:type="gram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95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kern w:val="0"/>
                <w:sz w:val="18"/>
                <w:szCs w:val="18"/>
              </w:rPr>
              <w:t>微小气候（2分）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教室应设通气窗，寒冷地区应有采暖设备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76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噪声（1分）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教室不受音乐室等外界环境干扰  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100" w:firstLine="18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0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 xml:space="preserve">监测报告有效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sz w:val="18"/>
                <w:szCs w:val="18"/>
              </w:rPr>
              <w:t>※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0"/>
          <w:jc w:val="center"/>
        </w:trPr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监测频</w:t>
            </w: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率符合规定（1次以上/2年）（1分）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55"/>
          <w:jc w:val="center"/>
        </w:trPr>
        <w:tc>
          <w:tcPr>
            <w:tcW w:w="380" w:type="pct"/>
            <w:vMerge w:val="restart"/>
            <w:tcBorders>
              <w:top w:val="single" w:sz="12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生活环境卫生管理（9）</w:t>
            </w:r>
          </w:p>
        </w:tc>
        <w:tc>
          <w:tcPr>
            <w:tcW w:w="660" w:type="pct"/>
            <w:vMerge w:val="restart"/>
            <w:tcBorders>
              <w:top w:val="single" w:sz="12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厕所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（3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>）</w:t>
            </w:r>
          </w:p>
        </w:tc>
        <w:tc>
          <w:tcPr>
            <w:tcW w:w="2641" w:type="pct"/>
            <w:tcBorders>
              <w:top w:val="single" w:sz="12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教学楼每层设厕所，室内厕所有洗手设备</w:t>
            </w:r>
          </w:p>
        </w:tc>
        <w:tc>
          <w:tcPr>
            <w:tcW w:w="377" w:type="pct"/>
            <w:tcBorders>
              <w:top w:val="single" w:sz="12" w:space="0" w:color="auto"/>
            </w:tcBorders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5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Arial" w:hAnsi="Arial" w:cs="Arial"/>
                <w:spacing w:val="8"/>
                <w:sz w:val="18"/>
                <w:szCs w:val="18"/>
              </w:rPr>
              <w:t>独立设置的厕所与生活饮用水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水源和食堂相距</w:t>
            </w:r>
            <w:smartTag w:uri="urn:schemas-microsoft-com:office:smarttags" w:element="chmetcnv">
              <w:smartTagPr>
                <w:attr w:name="UnitName" w:val="米"/>
                <w:attr w:name="SourceValue" w:val="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30米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>以上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hAnsi="宋体" w:hint="eastAsia"/>
                <w:sz w:val="18"/>
                <w:szCs w:val="18"/>
              </w:rPr>
              <w:t>※※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90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无蝇、蛆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2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学生宿舍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（6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>）</w:t>
            </w: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男、女生宿舍分区或分单元布置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2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不设在地下室或半地下室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2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保证学生一人一床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2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保证通风良好（寒冷地区宿舍应设有换气窗）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10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宿舍内设有厕所、盥洗设施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49"/>
          <w:jc w:val="center"/>
        </w:trPr>
        <w:tc>
          <w:tcPr>
            <w:tcW w:w="380" w:type="pct"/>
            <w:vMerge/>
            <w:tcBorders>
              <w:bottom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有卫生管理制度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10"/>
          <w:jc w:val="center"/>
        </w:trPr>
        <w:tc>
          <w:tcPr>
            <w:tcW w:w="380" w:type="pct"/>
            <w:vMerge w:val="restart"/>
            <w:tcBorders>
              <w:top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公共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场所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卫生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管理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11分</w:t>
            </w:r>
            <w:r w:rsidRPr="006F0A97">
              <w:rPr>
                <w:rFonts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660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公共浴池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（4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>）</w:t>
            </w: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依法取得卫生许可证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5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从业人员有健康证明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5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有浴室卫生消毒制度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5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监测报告有效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5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监测频</w:t>
            </w: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率（1次以上/年）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80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游泳馆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（3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>）</w:t>
            </w: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r w:rsidRPr="00CC16AD">
              <w:rPr>
                <w:rFonts w:ascii="宋体" w:hAnsi="宋体" w:hint="eastAsia"/>
                <w:bCs/>
                <w:sz w:val="18"/>
                <w:szCs w:val="18"/>
              </w:rPr>
              <w:t>依法取得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卫生许可证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6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建立健全卫生管理制度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6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游泳场所的通道及卫生设施应定期消毒、保持清洁、无异味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6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监测频</w:t>
            </w: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率符合规定（1次以上/年）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9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体育馆（2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>）</w:t>
            </w: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馆内环境清洁卫生、禁止吸烟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91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监测频率符合规定（</w:t>
            </w: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1次以上/年）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40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图书馆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（2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>）</w:t>
            </w: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Style w:val="style6"/>
                <w:rFonts w:ascii="宋体" w:hAnsi="宋体"/>
                <w:sz w:val="18"/>
                <w:szCs w:val="18"/>
              </w:rPr>
              <w:t>馆内采用湿式清扫，保持馆内整洁</w:t>
            </w: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，</w:t>
            </w:r>
            <w:r w:rsidRPr="006F0A97">
              <w:rPr>
                <w:rStyle w:val="style6"/>
                <w:rFonts w:ascii="宋体" w:hAnsi="宋体"/>
                <w:sz w:val="18"/>
                <w:szCs w:val="18"/>
              </w:rPr>
              <w:t>禁止吸烟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25"/>
          <w:jc w:val="center"/>
        </w:trPr>
        <w:tc>
          <w:tcPr>
            <w:tcW w:w="38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60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41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Style w:val="style6"/>
                <w:rFonts w:ascii="宋体" w:hAnsi="宋体"/>
                <w:sz w:val="18"/>
                <w:szCs w:val="18"/>
              </w:rPr>
            </w:pP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监测频率符合规定（1次以上/年）</w:t>
            </w:r>
          </w:p>
        </w:tc>
        <w:tc>
          <w:tcPr>
            <w:tcW w:w="377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451"/>
          <w:jc w:val="center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合理缺项项目总分______分      管理应得分______分      管理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实得分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______分      </w:t>
            </w:r>
            <w:r w:rsidRPr="006F0A97">
              <w:rPr>
                <w:rFonts w:ascii="宋体" w:hAnsi="宋体" w:cs="宋体" w:hint="eastAsia"/>
                <w:sz w:val="18"/>
                <w:szCs w:val="18"/>
              </w:rPr>
              <w:t>标化后得分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_____分</w:t>
            </w: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703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13221" w:rsidRPr="006F0A97" w:rsidRDefault="00F13221" w:rsidP="00C61CFF">
            <w:pPr>
              <w:pStyle w:val="af8"/>
              <w:numPr>
                <w:ilvl w:val="0"/>
                <w:numId w:val="3"/>
              </w:numPr>
              <w:tabs>
                <w:tab w:val="clear" w:pos="645"/>
              </w:tabs>
              <w:spacing w:line="310" w:lineRule="atLeast"/>
              <w:rPr>
                <w:rFonts w:hAnsi="宋体" w:hint="eastAsia"/>
              </w:rPr>
            </w:pPr>
            <w:r w:rsidRPr="006F0A97">
              <w:rPr>
                <w:rFonts w:hAnsi="宋体" w:hint="eastAsia"/>
              </w:rPr>
              <w:t>※为重要指标，若该指标不合格，本项目不得分。</w:t>
            </w:r>
          </w:p>
          <w:p w:rsidR="00F13221" w:rsidRPr="006F0A97" w:rsidRDefault="00F13221" w:rsidP="00C61CFF">
            <w:pPr>
              <w:pStyle w:val="af8"/>
              <w:numPr>
                <w:ilvl w:val="0"/>
                <w:numId w:val="3"/>
              </w:numPr>
              <w:tabs>
                <w:tab w:val="clear" w:pos="645"/>
              </w:tabs>
              <w:spacing w:line="310" w:lineRule="atLeast"/>
              <w:rPr>
                <w:rFonts w:hAnsi="宋体" w:hint="eastAsia"/>
              </w:rPr>
            </w:pPr>
            <w:r w:rsidRPr="006F0A97">
              <w:rPr>
                <w:rFonts w:hAnsi="宋体" w:hint="eastAsia"/>
              </w:rPr>
              <w:t>※※为关键指标，若该指标不合格，直接评价该校为学校卫生不合格。</w:t>
            </w:r>
          </w:p>
          <w:p w:rsidR="00F13221" w:rsidRPr="006F0A97" w:rsidRDefault="00F13221" w:rsidP="00C61CFF">
            <w:pPr>
              <w:pStyle w:val="af8"/>
              <w:numPr>
                <w:ilvl w:val="0"/>
                <w:numId w:val="3"/>
              </w:numPr>
              <w:tabs>
                <w:tab w:val="clear" w:pos="645"/>
              </w:tabs>
              <w:spacing w:line="310" w:lineRule="atLeast"/>
              <w:rPr>
                <w:rFonts w:hAnsi="宋体" w:hint="eastAsia"/>
              </w:rPr>
            </w:pPr>
            <w:r w:rsidRPr="006F0A97">
              <w:rPr>
                <w:rFonts w:hAnsi="宋体" w:cs="宋体" w:hint="eastAsia"/>
              </w:rPr>
              <w:t>教室环境卫生管理项目中各指标得分应为抽样检查教室数的平均分，普通高等院校不参加此项评价。</w:t>
            </w:r>
          </w:p>
          <w:p w:rsidR="00F13221" w:rsidRPr="006F0A97" w:rsidRDefault="00F13221" w:rsidP="00C61CFF">
            <w:pPr>
              <w:pStyle w:val="af8"/>
              <w:numPr>
                <w:ilvl w:val="0"/>
                <w:numId w:val="3"/>
              </w:numPr>
              <w:tabs>
                <w:tab w:val="clear" w:pos="645"/>
              </w:tabs>
              <w:spacing w:line="310" w:lineRule="atLeast"/>
              <w:rPr>
                <w:rFonts w:hAnsi="宋体" w:hint="eastAsia"/>
              </w:rPr>
            </w:pPr>
            <w:r w:rsidRPr="006F0A97">
              <w:rPr>
                <w:rFonts w:hAnsi="宋体" w:hint="eastAsia"/>
              </w:rPr>
              <w:t>有合理缺项时，总分中减掉该项目分值后，为应得分。即：管理</w:t>
            </w:r>
            <w:r w:rsidRPr="006F0A97">
              <w:rPr>
                <w:rFonts w:hAnsi="宋体" w:cs="宋体" w:hint="eastAsia"/>
              </w:rPr>
              <w:t>应得分=100-合理缺项项目总分。</w:t>
            </w:r>
          </w:p>
          <w:p w:rsidR="00F13221" w:rsidRPr="006F0A97" w:rsidRDefault="00F13221" w:rsidP="00C61CFF">
            <w:pPr>
              <w:pStyle w:val="af7"/>
              <w:spacing w:line="310" w:lineRule="atLeast"/>
              <w:ind w:leftChars="259" w:hangingChars="101" w:hanging="182"/>
              <w:rPr>
                <w:rFonts w:hAnsi="宋体" w:cs="宋体" w:hint="eastAsia"/>
              </w:rPr>
            </w:pPr>
            <w:r w:rsidRPr="006F0A97">
              <w:rPr>
                <w:rFonts w:hAnsi="宋体" w:hint="eastAsia"/>
              </w:rPr>
              <w:t>如缺少学生宿舍，总分值中应减掉学生宿舍的单项分值。标化后得分=（各项实际得分的总合/</w:t>
            </w:r>
            <w:r w:rsidRPr="006F0A97">
              <w:rPr>
                <w:rFonts w:hAnsi="宋体" w:cs="宋体" w:hint="eastAsia"/>
              </w:rPr>
              <w:t>应得分</w:t>
            </w:r>
            <w:r w:rsidRPr="006F0A97">
              <w:rPr>
                <w:rFonts w:hAnsi="宋体" w:hint="eastAsia"/>
              </w:rPr>
              <w:t>）×100。</w:t>
            </w:r>
          </w:p>
        </w:tc>
      </w:tr>
    </w:tbl>
    <w:p w:rsidR="00F13221" w:rsidRPr="00904D56" w:rsidRDefault="00F13221" w:rsidP="00F13221">
      <w:pPr>
        <w:spacing w:line="260" w:lineRule="exact"/>
        <w:ind w:rightChars="-759" w:right="-1594"/>
        <w:rPr>
          <w:ins w:id="2" w:author="Founder" w:date="2015-02-12T10:31:00Z"/>
        </w:rPr>
        <w:sectPr w:rsidR="00F13221" w:rsidRPr="00904D56" w:rsidSect="007F0A1E">
          <w:pgSz w:w="11906" w:h="16838"/>
          <w:pgMar w:top="624" w:right="1021" w:bottom="1080" w:left="735" w:header="0" w:footer="992" w:gutter="0"/>
          <w:cols w:space="720"/>
          <w:docGrid w:type="linesAndChars" w:linePitch="312"/>
        </w:sectPr>
      </w:pPr>
      <w:r>
        <w:rPr>
          <w:rFonts w:hint="eastAsia"/>
        </w:rPr>
        <w:t xml:space="preserve">  </w:t>
      </w:r>
    </w:p>
    <w:bookmarkEnd w:id="0"/>
    <w:bookmarkEnd w:id="1"/>
    <w:p w:rsidR="00F13221" w:rsidRDefault="00F13221" w:rsidP="00F13221">
      <w:pPr>
        <w:pStyle w:val="af3"/>
        <w:spacing w:before="156" w:after="156"/>
        <w:rPr>
          <w:rFonts w:hint="eastAsia"/>
          <w:sz w:val="24"/>
          <w:szCs w:val="24"/>
        </w:rPr>
      </w:pPr>
    </w:p>
    <w:p w:rsidR="00F13221" w:rsidRDefault="00F13221" w:rsidP="00F13221">
      <w:pPr>
        <w:pStyle w:val="af3"/>
        <w:spacing w:before="156" w:after="156"/>
        <w:rPr>
          <w:rFonts w:hint="eastAsia"/>
          <w:sz w:val="24"/>
          <w:szCs w:val="24"/>
        </w:rPr>
      </w:pPr>
    </w:p>
    <w:p w:rsidR="00F13221" w:rsidRPr="00D763A7" w:rsidRDefault="00F13221" w:rsidP="00F13221">
      <w:pPr>
        <w:pStyle w:val="af3"/>
        <w:spacing w:before="156" w:after="156"/>
        <w:rPr>
          <w:rFonts w:hAnsi="宋体" w:hint="eastAsia"/>
          <w:b/>
          <w:bCs/>
          <w:sz w:val="24"/>
          <w:szCs w:val="24"/>
        </w:rPr>
      </w:pPr>
      <w:r w:rsidRPr="00D763A7">
        <w:rPr>
          <w:rFonts w:hint="eastAsia"/>
          <w:sz w:val="24"/>
          <w:szCs w:val="24"/>
        </w:rPr>
        <w:t>附表7-2  学校卫生监测评价记分表</w:t>
      </w:r>
    </w:p>
    <w:tbl>
      <w:tblPr>
        <w:tblW w:w="5000" w:type="pct"/>
        <w:jc w:val="center"/>
        <w:tblInd w:w="-57" w:type="dxa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49"/>
        <w:gridCol w:w="1144"/>
        <w:gridCol w:w="3901"/>
        <w:gridCol w:w="2052"/>
        <w:gridCol w:w="560"/>
        <w:gridCol w:w="514"/>
        <w:gridCol w:w="492"/>
        <w:gridCol w:w="550"/>
      </w:tblGrid>
      <w:tr w:rsidR="00F13221" w:rsidRPr="006F0A97" w:rsidTr="00C61CFF">
        <w:trPr>
          <w:trHeight w:val="280"/>
          <w:jc w:val="center"/>
        </w:trPr>
        <w:tc>
          <w:tcPr>
            <w:tcW w:w="2908" w:type="pct"/>
            <w:gridSpan w:val="3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学校名称：</w:t>
            </w:r>
          </w:p>
        </w:tc>
        <w:tc>
          <w:tcPr>
            <w:tcW w:w="2092" w:type="pct"/>
            <w:gridSpan w:val="5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负责人：</w:t>
            </w:r>
          </w:p>
        </w:tc>
      </w:tr>
      <w:tr w:rsidR="00F13221" w:rsidRPr="006F0A97" w:rsidTr="00C61CFF">
        <w:trPr>
          <w:trHeight w:val="128"/>
          <w:jc w:val="center"/>
        </w:trPr>
        <w:tc>
          <w:tcPr>
            <w:tcW w:w="2908" w:type="pct"/>
            <w:gridSpan w:val="3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地址：</w:t>
            </w:r>
          </w:p>
        </w:tc>
        <w:tc>
          <w:tcPr>
            <w:tcW w:w="2092" w:type="pct"/>
            <w:gridSpan w:val="5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联系电话：</w:t>
            </w:r>
          </w:p>
        </w:tc>
      </w:tr>
      <w:tr w:rsidR="00F13221" w:rsidRPr="006F0A97" w:rsidTr="00C61CFF">
        <w:trPr>
          <w:trHeight w:val="180"/>
          <w:jc w:val="center"/>
        </w:trPr>
        <w:tc>
          <w:tcPr>
            <w:tcW w:w="2908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抽样监测教室数：</w:t>
            </w:r>
          </w:p>
        </w:tc>
        <w:tc>
          <w:tcPr>
            <w:tcW w:w="2092" w:type="pct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评价日期：               年     月    日</w:t>
            </w:r>
          </w:p>
        </w:tc>
      </w:tr>
      <w:tr w:rsidR="00F13221" w:rsidRPr="006F0A97" w:rsidTr="00C61CFF">
        <w:trPr>
          <w:trHeight w:val="70"/>
          <w:jc w:val="center"/>
        </w:trPr>
        <w:tc>
          <w:tcPr>
            <w:tcW w:w="950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项目（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958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700" w:firstLine="12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评价指标</w:t>
            </w:r>
          </w:p>
        </w:tc>
        <w:tc>
          <w:tcPr>
            <w:tcW w:w="1030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250" w:firstLine="45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评分标准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adjustRightInd w:val="0"/>
              <w:spacing w:line="310" w:lineRule="atLeast"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81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实际得分</w:t>
            </w:r>
          </w:p>
        </w:tc>
      </w:tr>
      <w:tr w:rsidR="00F13221" w:rsidRPr="006F0A97" w:rsidTr="00C61CFF">
        <w:trPr>
          <w:trHeight w:val="240"/>
          <w:jc w:val="center"/>
        </w:trPr>
        <w:tc>
          <w:tcPr>
            <w:tcW w:w="950" w:type="pct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5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700" w:firstLine="126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30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单项</w:t>
            </w:r>
          </w:p>
        </w:tc>
        <w:tc>
          <w:tcPr>
            <w:tcW w:w="27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</w:tr>
      <w:tr w:rsidR="00F13221" w:rsidRPr="006F0A97" w:rsidTr="00C61CFF">
        <w:trPr>
          <w:trHeight w:val="495"/>
          <w:jc w:val="center"/>
        </w:trPr>
        <w:tc>
          <w:tcPr>
            <w:tcW w:w="950" w:type="pct"/>
            <w:gridSpan w:val="2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pacing w:val="-4"/>
                <w:sz w:val="18"/>
                <w:szCs w:val="18"/>
              </w:rPr>
              <w:t>生活饮用水监测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spacing w:val="-4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Pr="006F0A97">
              <w:rPr>
                <w:rFonts w:ascii="宋体" w:hAnsi="宋体" w:hint="eastAsia"/>
                <w:spacing w:val="-4"/>
                <w:sz w:val="18"/>
                <w:szCs w:val="18"/>
              </w:rPr>
              <w:t>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/>
                <w:spacing w:val="-4"/>
                <w:sz w:val="18"/>
                <w:szCs w:val="18"/>
              </w:rPr>
              <w:t>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Del="00A16C7D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细菌总数、总大肠菌群、消毒剂余量、色度、浑浊度、臭和</w:t>
            </w:r>
            <w:proofErr w:type="gramStart"/>
            <w:r w:rsidRPr="006F0A97">
              <w:rPr>
                <w:rFonts w:ascii="宋体" w:hAnsi="宋体" w:hint="eastAsia"/>
                <w:sz w:val="18"/>
                <w:szCs w:val="18"/>
              </w:rPr>
              <w:t>味、</w:t>
            </w:r>
            <w:proofErr w:type="gramEnd"/>
            <w:r w:rsidRPr="006F0A97">
              <w:rPr>
                <w:rFonts w:ascii="宋体" w:hAnsi="宋体" w:hint="eastAsia"/>
                <w:sz w:val="18"/>
                <w:szCs w:val="18"/>
              </w:rPr>
              <w:t>肉眼可见物、pH及当地根据水源水质实际情况增加的其他项目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Del="00A16C7D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其中一项指标不合格整项不得分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04" w:type="pct"/>
            <w:gridSpan w:val="2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 w:val="restar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10"/>
          <w:jc w:val="center"/>
        </w:trPr>
        <w:tc>
          <w:tcPr>
            <w:tcW w:w="950" w:type="pct"/>
            <w:gridSpan w:val="2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监测频率符合当地规定要求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04" w:type="pct"/>
            <w:gridSpan w:val="2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405"/>
          <w:jc w:val="center"/>
        </w:trPr>
        <w:tc>
          <w:tcPr>
            <w:tcW w:w="376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pacing w:val="-4"/>
                <w:sz w:val="18"/>
                <w:szCs w:val="18"/>
              </w:rPr>
            </w:pP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教室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环境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卫生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监测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（60分）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ind w:left="180" w:hangingChars="100" w:hanging="180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人均面积</w:t>
            </w:r>
          </w:p>
          <w:p w:rsidR="00F13221" w:rsidRPr="006F0A97" w:rsidRDefault="00F13221" w:rsidP="00C61CFF">
            <w:pPr>
              <w:spacing w:line="310" w:lineRule="atLeast"/>
              <w:ind w:left="180" w:hangingChars="100" w:hanging="180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小学 ≥</w:t>
            </w:r>
            <w:smartTag w:uri="urn:schemas-microsoft-com:office:smarttags" w:element="chmetcnv">
              <w:smartTagPr>
                <w:attr w:name="UnitName" w:val="m2"/>
                <w:attr w:name="SourceValue" w:val="1.3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1.36m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 xml:space="preserve">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、</w:t>
            </w:r>
            <w:smartTag w:uri="urn:schemas-microsoft-com:office:smarttags" w:element="chmetcnv">
              <w:smartTagPr>
                <w:attr w:name="UnitName" w:val="m2"/>
                <w:attr w:name="SourceValue" w:val="1.1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1.15m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smartTag w:uri="urn:schemas-microsoft-com:office:smarttags" w:element="chmetcnv">
              <w:smartTagPr>
                <w:attr w:name="UnitName" w:val="m2"/>
                <w:attr w:name="SourceValue" w:val="1.36"/>
                <w:attr w:name="HasSpace" w:val="True"/>
                <w:attr w:name="Negative" w:val="Tru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-1.36 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 xml:space="preserve">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 xml:space="preserve"> 、＜</w:t>
            </w:r>
            <w:smartTag w:uri="urn:schemas-microsoft-com:office:smarttags" w:element="chmetcnv">
              <w:smartTagPr>
                <w:attr w:name="UnitName" w:val="m2"/>
                <w:attr w:name="SourceValue" w:val="1.1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1.15m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</w:t>
            </w:r>
            <w:smartTag w:uri="urn:schemas-microsoft-com:office:smarttags" w:element="chmetcnv">
              <w:smartTagPr>
                <w:attr w:name="UnitName" w:val="m2"/>
                <w:attr w:name="SourceValue" w:val="1.36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1.36 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得满分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15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1.15m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1.36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-1.36m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得5分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15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1.15m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 xml:space="preserve">           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不得分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4" w:type="pct"/>
            <w:gridSpan w:val="2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78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ind w:left="180" w:hangingChars="100" w:hanging="18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中学 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39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1.39m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22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1.22m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1.39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-1.39m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、＜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22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1.22m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1.39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1.39 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 得满分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22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1.22m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1.39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-1.39m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得5分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22"/>
                <w:attr w:name="UnitName" w:val="m2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1.22m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 xml:space="preserve">           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不得分</w:t>
            </w: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gridSpan w:val="2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75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课桌椅分配符合率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≥80 ％、79％-40 ％、＜40 ％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≥80 ％      得满分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79％-40 ％   得5分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＜40 ％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4" w:type="pct"/>
            <w:gridSpan w:val="2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9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黑板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（10）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尺寸≥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.6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3.6m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>（小学）</w:t>
            </w:r>
          </w:p>
          <w:p w:rsidR="00F13221" w:rsidRPr="006F0A97" w:rsidRDefault="00F13221" w:rsidP="00C61CFF">
            <w:pPr>
              <w:spacing w:line="310" w:lineRule="atLeast"/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4.0m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（中学）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弧形黑板的长度</w:t>
            </w:r>
            <w:proofErr w:type="gramStart"/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按照玄长测量</w:t>
            </w:r>
            <w:proofErr w:type="gramEnd"/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9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下缘与讲台地面的垂直距离 0.8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.9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-0.9m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（小学）              </w:t>
            </w:r>
          </w:p>
          <w:p w:rsidR="00F13221" w:rsidRPr="006F0A97" w:rsidRDefault="00F13221" w:rsidP="00C61CFF">
            <w:pPr>
              <w:spacing w:line="310" w:lineRule="atLeast"/>
              <w:ind w:firstLineChars="1250" w:firstLine="2250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1.0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1.1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-1.1m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（中学）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不在此范围不得分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03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反射比0.15-0.2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≥0.2  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6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教室采光（10分）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采光系数≥2.0％ 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＜2.0％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1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窗地面积比 ≥1：5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＜1：5 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3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后（侧）墙壁反射比0.7-0.8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＜0.7  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75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教室照明（10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课桌面照度≥300Lx 、课桌面照度200Lx-300Lx、课桌面照度＜200Lx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≥300Lx      得满分</w:t>
            </w:r>
          </w:p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200Lx -300Lx 得3分</w:t>
            </w:r>
          </w:p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＜200Lx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46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6F0A97">
              <w:rPr>
                <w:rFonts w:ascii="宋体" w:hAnsi="宋体" w:hint="eastAsia"/>
                <w:sz w:val="18"/>
                <w:szCs w:val="18"/>
              </w:rPr>
              <w:t>灯桌间距</w:t>
            </w:r>
            <w:proofErr w:type="gramEnd"/>
            <w:r w:rsidRPr="006F0A97">
              <w:rPr>
                <w:rFonts w:ascii="宋体" w:hAnsi="宋体" w:hint="eastAsia"/>
                <w:sz w:val="18"/>
                <w:szCs w:val="18"/>
              </w:rPr>
              <w:t>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7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1.7m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7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1.7m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2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黑板面照度≥500Lx  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＜500Lx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2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微小气候（4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二氧化碳≤0.15％ </w:t>
            </w:r>
            <w:r w:rsidRPr="006F0A97">
              <w:rPr>
                <w:rFonts w:ascii="宋体" w:hAnsi="宋体" w:hint="eastAsia"/>
                <w:sz w:val="18"/>
                <w:szCs w:val="18"/>
                <w:vertAlign w:val="subscript"/>
              </w:rPr>
              <w:t xml:space="preserve">               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＞0.15％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89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室温16℃以上（冬季采暖地区）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＜16℃      </w:t>
            </w:r>
            <w:r w:rsidRPr="006F0A97">
              <w:rPr>
                <w:rFonts w:ascii="宋体" w:hAnsi="宋体" w:cs="宋体" w:hint="eastAsia"/>
                <w:spacing w:val="-20"/>
                <w:kern w:val="0"/>
                <w:sz w:val="18"/>
                <w:szCs w:val="18"/>
              </w:rPr>
              <w:t>不 得 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66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噪声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（4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外环境对普通教室产生的噪声≤50dB    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＞50dB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Del="00A16C7D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97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58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两排教室相对长边距≥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25m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      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m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25m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   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2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监测频</w:t>
            </w: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率为每2年1次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（2</w:t>
            </w:r>
            <w:r>
              <w:rPr>
                <w:rFonts w:ascii="宋体" w:hAnsi="宋体" w:hint="eastAsia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proofErr w:type="gramStart"/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一项未测</w:t>
            </w:r>
            <w:proofErr w:type="gramEnd"/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29"/>
          <w:jc w:val="center"/>
        </w:trPr>
        <w:tc>
          <w:tcPr>
            <w:tcW w:w="376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生活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环境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卫生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监测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spacing w:val="-4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（8分）</w:t>
            </w:r>
          </w:p>
        </w:tc>
        <w:tc>
          <w:tcPr>
            <w:tcW w:w="57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厕所</w:t>
            </w:r>
          </w:p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（4分）</w:t>
            </w:r>
          </w:p>
        </w:tc>
        <w:tc>
          <w:tcPr>
            <w:tcW w:w="195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每蹲位≤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 xml:space="preserve">0人 （男生）       </w:t>
            </w:r>
          </w:p>
        </w:tc>
        <w:tc>
          <w:tcPr>
            <w:tcW w:w="10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0人      不得分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33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每蹲位≤</w:t>
            </w: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人 （女生）</w:t>
            </w:r>
          </w:p>
        </w:tc>
        <w:tc>
          <w:tcPr>
            <w:tcW w:w="1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</w:t>
            </w: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人      不得分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36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.6"/>
                <w:attr w:name="UnitName" w:val="米"/>
              </w:smartTagPr>
              <w:r w:rsidRPr="00F13221">
                <w:rPr>
                  <w:rFonts w:ascii="宋体" w:hAnsi="宋体" w:hint="eastAsia"/>
                  <w:spacing w:val="15"/>
                  <w:w w:val="94"/>
                  <w:kern w:val="0"/>
                  <w:sz w:val="18"/>
                  <w:szCs w:val="18"/>
                  <w:fitText w:val="3741" w:id="857397248"/>
                </w:rPr>
                <w:t>0.6米</w:t>
              </w:r>
            </w:smartTag>
            <w:r w:rsidRPr="00F13221">
              <w:rPr>
                <w:rFonts w:ascii="宋体" w:hAnsi="宋体" w:hint="eastAsia"/>
                <w:spacing w:val="15"/>
                <w:w w:val="94"/>
                <w:kern w:val="0"/>
                <w:sz w:val="18"/>
                <w:szCs w:val="18"/>
                <w:fitText w:val="3741" w:id="857397248"/>
              </w:rPr>
              <w:t>长小便槽≤20人 （或20人设1个小便斗</w:t>
            </w:r>
            <w:r w:rsidRPr="00F13221">
              <w:rPr>
                <w:rFonts w:ascii="宋体" w:hAnsi="宋体" w:hint="eastAsia"/>
                <w:spacing w:val="-105"/>
                <w:w w:val="94"/>
                <w:kern w:val="0"/>
                <w:sz w:val="18"/>
                <w:szCs w:val="18"/>
                <w:fitText w:val="3741" w:id="857397248"/>
              </w:rPr>
              <w:t>）</w:t>
            </w:r>
          </w:p>
        </w:tc>
        <w:tc>
          <w:tcPr>
            <w:tcW w:w="1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0人      不得分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5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 xml:space="preserve">小学厕所蹲位宽度≤18㎝         </w:t>
            </w:r>
          </w:p>
        </w:tc>
        <w:tc>
          <w:tcPr>
            <w:tcW w:w="1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＞18㎝      不得分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255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学生宿舍（4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人均使用面积≥</w:t>
            </w:r>
            <w:smartTag w:uri="urn:schemas-microsoft-com:office:smarttags" w:element="chmetcnv">
              <w:smartTagPr>
                <w:attr w:name="UnitName" w:val="m2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3.0m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 xml:space="preserve"> 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 xml:space="preserve">      </w:t>
            </w:r>
          </w:p>
        </w:tc>
        <w:tc>
          <w:tcPr>
            <w:tcW w:w="1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＜</w:t>
            </w:r>
            <w:smartTag w:uri="urn:schemas-microsoft-com:office:smarttags" w:element="chmetcnv">
              <w:smartTagPr>
                <w:attr w:name="UnitName" w:val="m2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3.0m</w:t>
              </w:r>
              <w:r w:rsidRPr="006F0A97">
                <w:rPr>
                  <w:rFonts w:ascii="宋体" w:hAnsi="宋体" w:hint="eastAsia"/>
                  <w:sz w:val="18"/>
                  <w:szCs w:val="18"/>
                  <w:vertAlign w:val="superscript"/>
                </w:rPr>
                <w:t>2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 xml:space="preserve">          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不得分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rPr>
          <w:trHeight w:val="133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盥洗</w:t>
            </w:r>
            <w:r>
              <w:rPr>
                <w:rFonts w:ascii="宋体" w:hAnsi="宋体" w:hint="eastAsia"/>
                <w:sz w:val="18"/>
                <w:szCs w:val="18"/>
              </w:rPr>
              <w:t>室门与居室门间距离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 xml:space="preserve">m   </w:t>
            </w:r>
          </w:p>
        </w:tc>
        <w:tc>
          <w:tcPr>
            <w:tcW w:w="10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50" w:firstLine="9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＞</w:t>
            </w: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 xml:space="preserve">m   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不得分</w:t>
            </w:r>
          </w:p>
        </w:tc>
        <w:tc>
          <w:tcPr>
            <w:tcW w:w="281" w:type="pct"/>
            <w:tcBorders>
              <w:top w:val="single" w:sz="4" w:space="0" w:color="auto"/>
            </w:tcBorders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510"/>
          <w:jc w:val="center"/>
        </w:trPr>
        <w:tc>
          <w:tcPr>
            <w:tcW w:w="376" w:type="pct"/>
            <w:vMerge w:val="restart"/>
            <w:tcBorders>
              <w:top w:val="single" w:sz="4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公共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场所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卫生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监测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（1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2分</w:t>
            </w:r>
            <w:r w:rsidRPr="006F0A97">
              <w:rPr>
                <w:rFonts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574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公共浴池（4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池水浊度≤30度、室温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℃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25℃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>、照度≥50Lx、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二氧化碳≤0.15％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其中一项指标不合格整项不得分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ind w:firstLineChars="50" w:firstLine="90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95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监测频率1次以上/年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ind w:firstLineChars="50" w:firstLine="90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975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游泳馆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（4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池水细菌总数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≤1 000个/</w:t>
            </w:r>
            <w:proofErr w:type="spellStart"/>
            <w:r w:rsidRPr="006F0A97">
              <w:rPr>
                <w:rFonts w:ascii="宋体" w:hAnsi="宋体" w:hint="eastAsia"/>
                <w:sz w:val="18"/>
                <w:szCs w:val="18"/>
              </w:rPr>
              <w:t>mL</w:t>
            </w:r>
            <w:proofErr w:type="spellEnd"/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、大肠菌群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≤18个/L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、混浊度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≤5度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、余氯0.3-0.5㎎/L、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空气细菌数（撞击法）≤4 000 CFU/m</w:t>
            </w:r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>3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  <w:vertAlign w:val="superscript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二氧化碳≤0.15％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其中一项指标不合格整项不得分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25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监测频率1次以上/年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793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体育馆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（2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可吸入颗粒物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≤0.25㎎/m</w:t>
            </w:r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>3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、室内温度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6"/>
                <w:attr w:name="UnitName" w:val="℃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16℃</w:t>
              </w:r>
            </w:smartTag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空气细菌数 （撞击法）≤4 000 CFU /m</w:t>
            </w:r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>3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二氧化碳≤0.15％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其中一项指标不合格整项不得分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35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监测频率1次以上/年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645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图书馆</w:t>
            </w:r>
          </w:p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（2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室内温度≥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℃"/>
              </w:smartTagPr>
              <w:r w:rsidRPr="006F0A97">
                <w:rPr>
                  <w:rFonts w:ascii="宋体" w:hAnsi="宋体" w:hint="eastAsia"/>
                  <w:sz w:val="18"/>
                  <w:szCs w:val="18"/>
                </w:rPr>
                <w:t>20℃</w:t>
              </w:r>
            </w:smartTag>
            <w:r w:rsidRPr="006F0A97">
              <w:rPr>
                <w:rFonts w:ascii="宋体" w:hAnsi="宋体" w:hint="eastAsia"/>
                <w:sz w:val="18"/>
                <w:szCs w:val="18"/>
              </w:rPr>
              <w:t>、照度≥300Lx、噪声≤50dB、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空气细菌数（撞击法）≤2 500 CFU/m</w:t>
            </w:r>
            <w:r w:rsidRPr="006F0A97">
              <w:rPr>
                <w:rFonts w:ascii="宋体" w:hAnsi="宋体" w:hint="eastAsia"/>
                <w:sz w:val="18"/>
                <w:szCs w:val="18"/>
                <w:vertAlign w:val="superscript"/>
              </w:rPr>
              <w:t>3</w:t>
            </w:r>
            <w:r w:rsidRPr="006F0A97">
              <w:rPr>
                <w:rFonts w:ascii="宋体" w:hAnsi="宋体" w:hint="eastAsia"/>
                <w:sz w:val="18"/>
                <w:szCs w:val="18"/>
              </w:rPr>
              <w:t>、</w:t>
            </w:r>
          </w:p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Fonts w:ascii="宋体" w:hAnsi="宋体" w:hint="eastAsia"/>
                <w:sz w:val="18"/>
                <w:szCs w:val="18"/>
              </w:rPr>
              <w:t>二氧化碳≤0.10％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其中一项指标不合格整项不得分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widowControl/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115"/>
          <w:jc w:val="center"/>
        </w:trPr>
        <w:tc>
          <w:tcPr>
            <w:tcW w:w="376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958" w:type="pct"/>
            <w:vAlign w:val="center"/>
          </w:tcPr>
          <w:p w:rsidR="00F13221" w:rsidRPr="006F0A97" w:rsidRDefault="00F13221" w:rsidP="00C61CFF">
            <w:pPr>
              <w:spacing w:line="310" w:lineRule="atLeast"/>
              <w:rPr>
                <w:rFonts w:ascii="宋体" w:hAnsi="宋体" w:hint="eastAsia"/>
                <w:sz w:val="18"/>
                <w:szCs w:val="18"/>
              </w:rPr>
            </w:pPr>
            <w:r w:rsidRPr="006F0A97">
              <w:rPr>
                <w:rStyle w:val="style6"/>
                <w:rFonts w:ascii="宋体" w:hAnsi="宋体" w:hint="eastAsia"/>
                <w:sz w:val="18"/>
                <w:szCs w:val="18"/>
              </w:rPr>
              <w:t>监测频率1次以上/年</w:t>
            </w:r>
          </w:p>
        </w:tc>
        <w:tc>
          <w:tcPr>
            <w:tcW w:w="1030" w:type="pct"/>
            <w:vAlign w:val="center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auto"/>
          </w:tcPr>
          <w:p w:rsidR="00F13221" w:rsidRPr="006F0A97" w:rsidRDefault="00F13221" w:rsidP="00C61CFF">
            <w:pPr>
              <w:spacing w:line="31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439"/>
          <w:jc w:val="center"/>
        </w:trPr>
        <w:tc>
          <w:tcPr>
            <w:tcW w:w="5000" w:type="pct"/>
            <w:gridSpan w:val="8"/>
            <w:tcBorders>
              <w:bottom w:val="single" w:sz="12" w:space="0" w:color="auto"/>
            </w:tcBorders>
            <w:vAlign w:val="center"/>
          </w:tcPr>
          <w:p w:rsidR="00F13221" w:rsidRPr="006F0A97" w:rsidRDefault="00F13221" w:rsidP="00C61CFF">
            <w:pPr>
              <w:spacing w:line="31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合理缺项项目总分______分      监测应得分______分      监测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>实得分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______分</w:t>
            </w:r>
            <w:r w:rsidRPr="006F0A97">
              <w:rPr>
                <w:rFonts w:ascii="宋体" w:hAnsi="宋体"/>
                <w:bCs/>
                <w:sz w:val="18"/>
                <w:szCs w:val="18"/>
              </w:rPr>
              <w:t xml:space="preserve">  </w:t>
            </w:r>
            <w:r w:rsidRPr="006F0A97">
              <w:rPr>
                <w:rFonts w:ascii="宋体" w:hAnsi="宋体" w:hint="eastAsia"/>
                <w:bCs/>
                <w:sz w:val="18"/>
                <w:szCs w:val="18"/>
              </w:rPr>
              <w:t xml:space="preserve">    </w:t>
            </w:r>
            <w:r w:rsidRPr="006F0A97">
              <w:rPr>
                <w:rFonts w:ascii="宋体" w:hAnsi="宋体" w:cs="宋体" w:hint="eastAsia"/>
                <w:sz w:val="18"/>
                <w:szCs w:val="18"/>
              </w:rPr>
              <w:t>标化后得分</w:t>
            </w:r>
            <w:r w:rsidRPr="006F0A97">
              <w:rPr>
                <w:rFonts w:ascii="宋体" w:hAnsi="宋体" w:cs="宋体" w:hint="eastAsia"/>
                <w:kern w:val="0"/>
                <w:sz w:val="18"/>
                <w:szCs w:val="18"/>
              </w:rPr>
              <w:t>_____分</w:t>
            </w:r>
          </w:p>
        </w:tc>
      </w:tr>
      <w:tr w:rsidR="00F13221" w:rsidRPr="006F0A97" w:rsidTr="00C61CFF">
        <w:tblPrEx>
          <w:tblBorders>
            <w:bottom w:val="single" w:sz="12" w:space="0" w:color="auto"/>
          </w:tblBorders>
        </w:tblPrEx>
        <w:trPr>
          <w:trHeight w:val="267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13221" w:rsidRPr="006F0A97" w:rsidRDefault="00F13221" w:rsidP="00C61CFF">
            <w:pPr>
              <w:pStyle w:val="af8"/>
              <w:spacing w:line="310" w:lineRule="atLeast"/>
              <w:ind w:left="363" w:firstLine="0"/>
              <w:rPr>
                <w:rFonts w:hAnsi="宋体" w:hint="eastAsia"/>
              </w:rPr>
            </w:pPr>
            <w:r w:rsidRPr="009A020F">
              <w:rPr>
                <w:rFonts w:ascii="黑体" w:eastAsia="黑体" w:hAnsi="黑体" w:hint="eastAsia"/>
              </w:rPr>
              <w:t>注1：</w:t>
            </w:r>
            <w:r w:rsidRPr="006F0A97">
              <w:rPr>
                <w:rFonts w:hAnsi="宋体" w:hint="eastAsia"/>
              </w:rPr>
              <w:t>普通高等学校不参加教室环境卫生监测评价。</w:t>
            </w:r>
          </w:p>
          <w:p w:rsidR="00F13221" w:rsidRPr="006F0A97" w:rsidRDefault="00F13221" w:rsidP="00C61CFF">
            <w:pPr>
              <w:pStyle w:val="af8"/>
              <w:spacing w:line="310" w:lineRule="atLeast"/>
              <w:ind w:leftChars="173" w:left="813" w:hangingChars="250" w:hanging="450"/>
              <w:rPr>
                <w:rFonts w:hAnsi="宋体" w:hint="eastAsia"/>
              </w:rPr>
            </w:pPr>
            <w:r w:rsidRPr="009A020F">
              <w:rPr>
                <w:rFonts w:ascii="黑体" w:eastAsia="黑体" w:hAnsi="黑体" w:hint="eastAsia"/>
              </w:rPr>
              <w:t>注2：</w:t>
            </w:r>
            <w:r w:rsidRPr="006F0A97">
              <w:rPr>
                <w:rFonts w:hint="eastAsia"/>
              </w:rPr>
              <w:t>有合理缺项时，总分中减掉该项目分值后，为应得分。即：监测</w:t>
            </w:r>
            <w:r w:rsidRPr="006F0A97">
              <w:rPr>
                <w:rFonts w:cs="宋体" w:hint="eastAsia"/>
              </w:rPr>
              <w:t>应得分=100-合理缺项项目总分。</w:t>
            </w:r>
            <w:r w:rsidRPr="006F0A97">
              <w:rPr>
                <w:rFonts w:hint="eastAsia"/>
              </w:rPr>
              <w:t>如缺少学生宿舍，总分值中应减掉学生宿舍的单项分值。标化后得分=（各项实际得分的总合/</w:t>
            </w:r>
            <w:r w:rsidRPr="006F0A97">
              <w:rPr>
                <w:rFonts w:cs="宋体" w:hint="eastAsia"/>
              </w:rPr>
              <w:t>应得分</w:t>
            </w:r>
            <w:r w:rsidRPr="006F0A97">
              <w:rPr>
                <w:rFonts w:hint="eastAsia"/>
              </w:rPr>
              <w:t>）×100。</w:t>
            </w:r>
          </w:p>
        </w:tc>
      </w:tr>
    </w:tbl>
    <w:p w:rsidR="00F13221" w:rsidRPr="006F0A97" w:rsidRDefault="00F13221" w:rsidP="00F13221">
      <w:pPr>
        <w:pStyle w:val="ac"/>
        <w:spacing w:line="310" w:lineRule="atLeast"/>
        <w:ind w:firstLineChars="0" w:firstLine="0"/>
        <w:rPr>
          <w:rFonts w:hint="eastAsia"/>
        </w:rPr>
      </w:pPr>
    </w:p>
    <w:p w:rsidR="00F13221" w:rsidRPr="006F0A97" w:rsidRDefault="00F13221" w:rsidP="00F13221">
      <w:pPr>
        <w:pStyle w:val="ac"/>
        <w:spacing w:line="310" w:lineRule="atLeast"/>
        <w:ind w:firstLineChars="0" w:firstLine="0"/>
        <w:rPr>
          <w:rFonts w:hint="eastAsia"/>
        </w:rPr>
      </w:pPr>
    </w:p>
    <w:p w:rsidR="00F13221" w:rsidRPr="00D763A7" w:rsidRDefault="00F13221" w:rsidP="00F13221">
      <w:pPr>
        <w:pStyle w:val="af3"/>
        <w:spacing w:before="156" w:after="156" w:line="310" w:lineRule="atLeast"/>
        <w:rPr>
          <w:rFonts w:hint="eastAsia"/>
          <w:sz w:val="24"/>
          <w:szCs w:val="24"/>
        </w:rPr>
      </w:pPr>
      <w:r w:rsidRPr="00D763A7">
        <w:rPr>
          <w:rFonts w:hint="eastAsia"/>
          <w:sz w:val="24"/>
          <w:szCs w:val="24"/>
        </w:rPr>
        <w:t>附表7-3  学校卫生综合评价判定</w:t>
      </w:r>
    </w:p>
    <w:tbl>
      <w:tblPr>
        <w:tblW w:w="0" w:type="auto"/>
        <w:jc w:val="center"/>
        <w:tblInd w:w="-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439"/>
        <w:gridCol w:w="5901"/>
        <w:gridCol w:w="640"/>
        <w:gridCol w:w="1404"/>
      </w:tblGrid>
      <w:tr w:rsidR="00F13221" w:rsidRPr="006F0A97" w:rsidTr="00C61CFF">
        <w:trPr>
          <w:trHeight w:val="510"/>
          <w:jc w:val="center"/>
        </w:trPr>
        <w:tc>
          <w:tcPr>
            <w:tcW w:w="1439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  <w:bookmarkStart w:id="3" w:name="_Toc264369144"/>
            <w:bookmarkStart w:id="4" w:name="_Toc265272074"/>
            <w:bookmarkStart w:id="5" w:name="_Toc265272113"/>
            <w:bookmarkStart w:id="6" w:name="_Toc265272823"/>
            <w:bookmarkStart w:id="7" w:name="_Toc265315447"/>
            <w:bookmarkStart w:id="8" w:name="_Toc281686311"/>
            <w:bookmarkStart w:id="9" w:name="_Toc281686347"/>
            <w:bookmarkStart w:id="10" w:name="_Toc281751921"/>
            <w:bookmarkStart w:id="11" w:name="_Toc292473589"/>
            <w:r w:rsidRPr="006F0A97">
              <w:rPr>
                <w:rFonts w:ascii="宋体" w:eastAsia="宋体" w:hAnsi="宋体" w:hint="eastAsia"/>
                <w:sz w:val="18"/>
                <w:szCs w:val="18"/>
              </w:rPr>
              <w:t>学校名称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5901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640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  <w:bookmarkStart w:id="12" w:name="_Toc264369145"/>
            <w:bookmarkStart w:id="13" w:name="_Toc265272075"/>
            <w:bookmarkStart w:id="14" w:name="_Toc265272114"/>
            <w:bookmarkStart w:id="15" w:name="_Toc265272824"/>
            <w:bookmarkStart w:id="16" w:name="_Toc265315448"/>
            <w:bookmarkStart w:id="17" w:name="_Toc281686312"/>
            <w:bookmarkStart w:id="18" w:name="_Toc281686348"/>
            <w:bookmarkStart w:id="19" w:name="_Toc281751922"/>
            <w:bookmarkStart w:id="20" w:name="_Toc292473590"/>
            <w:r w:rsidRPr="006F0A97">
              <w:rPr>
                <w:rFonts w:ascii="宋体" w:eastAsia="宋体" w:hAnsi="宋体" w:hint="eastAsia"/>
                <w:sz w:val="18"/>
                <w:szCs w:val="18"/>
              </w:rPr>
              <w:t>日期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1404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ind w:firstLineChars="150" w:firstLine="270"/>
              <w:rPr>
                <w:rFonts w:ascii="宋体" w:eastAsia="宋体" w:hAnsi="宋体" w:hint="eastAsia"/>
                <w:sz w:val="18"/>
                <w:szCs w:val="18"/>
              </w:rPr>
            </w:pPr>
            <w:bookmarkStart w:id="21" w:name="_Toc264369146"/>
            <w:bookmarkStart w:id="22" w:name="_Toc265272076"/>
            <w:bookmarkStart w:id="23" w:name="_Toc265272115"/>
            <w:bookmarkStart w:id="24" w:name="_Toc265272825"/>
            <w:bookmarkStart w:id="25" w:name="_Toc265315449"/>
            <w:bookmarkStart w:id="26" w:name="_Toc281686313"/>
            <w:bookmarkStart w:id="27" w:name="_Toc281686349"/>
            <w:bookmarkStart w:id="28" w:name="_Toc281751923"/>
            <w:bookmarkStart w:id="29" w:name="_Toc292473591"/>
            <w:r w:rsidRPr="006F0A97">
              <w:rPr>
                <w:rFonts w:ascii="宋体" w:eastAsia="宋体" w:hAnsi="宋体" w:hint="eastAsia"/>
                <w:sz w:val="18"/>
                <w:szCs w:val="18"/>
              </w:rPr>
              <w:t>年  月  日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</w:tr>
      <w:tr w:rsidR="00F13221" w:rsidRPr="006F0A97" w:rsidTr="00C61CFF">
        <w:trPr>
          <w:trHeight w:val="420"/>
          <w:jc w:val="center"/>
        </w:trPr>
        <w:tc>
          <w:tcPr>
            <w:tcW w:w="1439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  <w:bookmarkStart w:id="30" w:name="_Toc264369147"/>
            <w:bookmarkStart w:id="31" w:name="_Toc265272077"/>
            <w:bookmarkStart w:id="32" w:name="_Toc265272116"/>
            <w:bookmarkStart w:id="33" w:name="_Toc265272826"/>
            <w:bookmarkStart w:id="34" w:name="_Toc265315450"/>
            <w:bookmarkStart w:id="35" w:name="_Toc281686314"/>
            <w:bookmarkStart w:id="36" w:name="_Toc281686350"/>
            <w:bookmarkStart w:id="37" w:name="_Toc281751924"/>
            <w:bookmarkStart w:id="38" w:name="_Toc292473592"/>
            <w:r w:rsidRPr="006F0A97">
              <w:rPr>
                <w:rFonts w:ascii="宋体" w:eastAsia="宋体" w:hAnsi="宋体" w:hint="eastAsia"/>
                <w:sz w:val="18"/>
                <w:szCs w:val="18"/>
              </w:rPr>
              <w:t>综合评价判定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5901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  <w:bookmarkStart w:id="39" w:name="_Toc264369148"/>
            <w:bookmarkStart w:id="40" w:name="_Toc265272078"/>
            <w:bookmarkStart w:id="41" w:name="_Toc265272117"/>
            <w:bookmarkStart w:id="42" w:name="_Toc265272827"/>
            <w:bookmarkStart w:id="43" w:name="_Toc265315451"/>
            <w:bookmarkStart w:id="44" w:name="_Toc281686315"/>
            <w:bookmarkStart w:id="45" w:name="_Toc281686351"/>
            <w:bookmarkStart w:id="46" w:name="_Toc281751925"/>
            <w:bookmarkStart w:id="47" w:name="_Toc292473593"/>
            <w:r w:rsidRPr="006F0A97">
              <w:rPr>
                <w:rFonts w:ascii="宋体" w:eastAsia="宋体" w:hAnsi="宋体" w:hint="eastAsia"/>
                <w:sz w:val="18"/>
                <w:szCs w:val="18"/>
              </w:rPr>
              <w:t>100×（管理实得分+监测实得分）/（管理应得分+监测应得分）=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</w:p>
        </w:tc>
        <w:tc>
          <w:tcPr>
            <w:tcW w:w="640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  <w:bookmarkStart w:id="48" w:name="_Toc264369149"/>
            <w:bookmarkStart w:id="49" w:name="_Toc265272079"/>
            <w:bookmarkStart w:id="50" w:name="_Toc265272118"/>
            <w:bookmarkStart w:id="51" w:name="_Toc265272828"/>
            <w:bookmarkStart w:id="52" w:name="_Toc265315452"/>
            <w:bookmarkStart w:id="53" w:name="_Toc281686316"/>
            <w:bookmarkStart w:id="54" w:name="_Toc281686352"/>
            <w:bookmarkStart w:id="55" w:name="_Toc281751926"/>
            <w:bookmarkStart w:id="56" w:name="_Toc292473594"/>
            <w:r w:rsidRPr="006F0A97">
              <w:rPr>
                <w:rFonts w:ascii="宋体" w:eastAsia="宋体" w:hAnsi="宋体" w:hint="eastAsia"/>
                <w:sz w:val="18"/>
                <w:szCs w:val="18"/>
              </w:rPr>
              <w:t>等级</w:t>
            </w:r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1404" w:type="dxa"/>
          </w:tcPr>
          <w:p w:rsidR="00F13221" w:rsidRPr="006F0A97" w:rsidRDefault="00F13221" w:rsidP="00C61CFF">
            <w:pPr>
              <w:pStyle w:val="ae"/>
              <w:numPr>
                <w:ilvl w:val="0"/>
                <w:numId w:val="0"/>
              </w:numPr>
              <w:tabs>
                <w:tab w:val="left" w:pos="0"/>
              </w:tabs>
              <w:spacing w:before="156" w:after="156" w:line="310" w:lineRule="atLeast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</w:tbl>
    <w:p w:rsidR="00F13221" w:rsidRPr="006F0A97" w:rsidRDefault="00F13221" w:rsidP="00F13221">
      <w:pPr>
        <w:pStyle w:val="af9"/>
        <w:framePr w:hSpace="0" w:vSpace="0" w:wrap="auto" w:vAnchor="margin" w:hAnchor="text" w:xAlign="left" w:yAlign="inline"/>
        <w:spacing w:line="310" w:lineRule="atLeast"/>
        <w:rPr>
          <w:rFonts w:hint="eastAsia"/>
        </w:rPr>
      </w:pPr>
    </w:p>
    <w:p w:rsidR="00F13221" w:rsidRDefault="00F13221" w:rsidP="00F13221">
      <w:pPr>
        <w:pStyle w:val="af8"/>
        <w:ind w:left="363" w:firstLine="0"/>
        <w:rPr>
          <w:rFonts w:hAnsi="宋体" w:cs="宋体" w:hint="eastAsia"/>
        </w:rPr>
      </w:pPr>
      <w:r>
        <w:rPr>
          <w:rFonts w:hAnsi="宋体" w:cs="宋体" w:hint="eastAsia"/>
        </w:rPr>
        <w:t>注：凡综合评价实际得分达到管理与监测标准总分的85%及以上者为学校卫生优秀学校；60%～85%为学校卫生合格学校（不含85%）；60%以下者（不含60%），为学校卫生不合格学校。</w:t>
      </w:r>
    </w:p>
    <w:p w:rsidR="00F13221" w:rsidRDefault="00F13221" w:rsidP="00F13221">
      <w:pPr>
        <w:spacing w:line="360" w:lineRule="auto"/>
        <w:jc w:val="left"/>
        <w:rPr>
          <w:rFonts w:ascii="仿宋" w:eastAsia="仿宋" w:hAnsi="仿宋" w:hint="eastAsia"/>
          <w:color w:val="000000"/>
          <w:kern w:val="0"/>
          <w:sz w:val="24"/>
        </w:rPr>
      </w:pPr>
    </w:p>
    <w:p w:rsidR="00F13221" w:rsidRPr="008D3678" w:rsidRDefault="00F13221" w:rsidP="00F13221">
      <w:pPr>
        <w:spacing w:line="360" w:lineRule="auto"/>
        <w:ind w:firstLineChars="200" w:firstLine="480"/>
        <w:jc w:val="left"/>
        <w:rPr>
          <w:rFonts w:ascii="仿宋" w:eastAsia="仿宋" w:hAnsi="仿宋" w:hint="eastAsia"/>
          <w:color w:val="000000"/>
          <w:kern w:val="0"/>
          <w:sz w:val="24"/>
        </w:rPr>
      </w:pPr>
      <w:r w:rsidRPr="008D3678">
        <w:rPr>
          <w:rFonts w:ascii="仿宋" w:eastAsia="仿宋" w:hAnsi="仿宋" w:hint="eastAsia"/>
          <w:color w:val="000000"/>
          <w:kern w:val="0"/>
          <w:sz w:val="24"/>
        </w:rPr>
        <w:t xml:space="preserve">被检查单位陪同人员签字：                           检查人员签字：    </w:t>
      </w:r>
    </w:p>
    <w:p w:rsidR="00F13221" w:rsidRPr="007F0A1E" w:rsidRDefault="00F13221" w:rsidP="00F13221">
      <w:pPr>
        <w:spacing w:line="360" w:lineRule="auto"/>
        <w:jc w:val="left"/>
        <w:rPr>
          <w:rFonts w:ascii="黑体" w:eastAsia="黑体" w:hAnsi="宋体"/>
          <w:color w:val="000000"/>
          <w:sz w:val="28"/>
          <w:szCs w:val="28"/>
        </w:rPr>
      </w:pPr>
      <w:r w:rsidRPr="008D3678">
        <w:rPr>
          <w:rFonts w:ascii="仿宋" w:eastAsia="仿宋" w:hAnsi="仿宋" w:hint="eastAsia"/>
          <w:color w:val="000000"/>
          <w:kern w:val="0"/>
          <w:sz w:val="24"/>
        </w:rPr>
        <w:t xml:space="preserve">       </w:t>
      </w:r>
      <w:r>
        <w:rPr>
          <w:rFonts w:ascii="仿宋" w:eastAsia="仿宋" w:hAnsi="仿宋" w:hint="eastAsia"/>
          <w:color w:val="000000"/>
          <w:kern w:val="0"/>
          <w:sz w:val="24"/>
        </w:rPr>
        <w:t xml:space="preserve">   </w:t>
      </w:r>
      <w:r w:rsidRPr="008D3678">
        <w:rPr>
          <w:rFonts w:ascii="仿宋" w:eastAsia="仿宋" w:hAnsi="仿宋" w:hint="eastAsia"/>
          <w:color w:val="000000"/>
          <w:kern w:val="0"/>
          <w:sz w:val="24"/>
        </w:rPr>
        <w:t xml:space="preserve"> 年   月   日                                     年   月   日</w:t>
      </w:r>
    </w:p>
    <w:p w:rsidR="00522FC0" w:rsidRDefault="00522FC0"/>
    <w:sectPr w:rsidR="00522FC0" w:rsidSect="00DF69D9">
      <w:pgSz w:w="11906" w:h="16838" w:code="9"/>
      <w:pgMar w:top="1440" w:right="1080" w:bottom="1440" w:left="1080" w:header="1418" w:footer="1134" w:gutter="0"/>
      <w:pgNumType w:start="1"/>
      <w:cols w:space="425"/>
      <w:formProt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AE367E9"/>
    <w:multiLevelType w:val="multilevel"/>
    <w:tmpl w:val="68FAB4E2"/>
    <w:lvl w:ilvl="0">
      <w:start w:val="1"/>
      <w:numFmt w:val="none"/>
      <w:pStyle w:val="a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396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126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>
    <w:nsid w:val="25F55EB4"/>
    <w:multiLevelType w:val="multilevel"/>
    <w:tmpl w:val="25F55EB4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>
      <w:start w:val="1"/>
      <w:numFmt w:val="decimal"/>
      <w:lvlText w:val="%2）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2025"/>
        </w:tabs>
        <w:ind w:left="2025" w:hanging="960"/>
      </w:pPr>
      <w:rPr>
        <w:rFonts w:hint="eastAsia"/>
      </w:rPr>
    </w:lvl>
    <w:lvl w:ilvl="3">
      <w:start w:val="2"/>
      <w:numFmt w:val="decimal"/>
      <w:lvlText w:val="%4．"/>
      <w:lvlJc w:val="left"/>
      <w:pPr>
        <w:tabs>
          <w:tab w:val="num" w:pos="1845"/>
        </w:tabs>
        <w:ind w:left="1845" w:hanging="360"/>
      </w:pPr>
      <w:rPr>
        <w:rFonts w:hint="eastAsia"/>
      </w:rPr>
    </w:lvl>
    <w:lvl w:ilvl="4">
      <w:start w:val="2"/>
      <w:numFmt w:val="japaneseCounting"/>
      <w:lvlText w:val="第%5章"/>
      <w:lvlJc w:val="left"/>
      <w:pPr>
        <w:tabs>
          <w:tab w:val="num" w:pos="2745"/>
        </w:tabs>
        <w:ind w:left="2745" w:hanging="84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4">
    <w:nsid w:val="53337B6A"/>
    <w:multiLevelType w:val="singleLevel"/>
    <w:tmpl w:val="53337B6A"/>
    <w:lvl w:ilvl="0">
      <w:start w:val="2"/>
      <w:numFmt w:val="decimal"/>
      <w:suff w:val="nothing"/>
      <w:lvlText w:val="%1、"/>
      <w:lvlJc w:val="left"/>
    </w:lvl>
  </w:abstractNum>
  <w:abstractNum w:abstractNumId="5">
    <w:nsid w:val="54D41877"/>
    <w:multiLevelType w:val="singleLevel"/>
    <w:tmpl w:val="54D41877"/>
    <w:lvl w:ilvl="0">
      <w:start w:val="2"/>
      <w:numFmt w:val="chineseCounting"/>
      <w:suff w:val="nothing"/>
      <w:lvlText w:val="%1、"/>
      <w:lvlJc w:val="left"/>
    </w:lvl>
  </w:abstractNum>
  <w:abstractNum w:abstractNumId="6">
    <w:nsid w:val="54D82B48"/>
    <w:multiLevelType w:val="singleLevel"/>
    <w:tmpl w:val="54D82B48"/>
    <w:lvl w:ilvl="0">
      <w:start w:val="1"/>
      <w:numFmt w:val="decimal"/>
      <w:suff w:val="nothing"/>
      <w:lvlText w:val="%1."/>
      <w:lvlJc w:val="left"/>
    </w:lvl>
  </w:abstractNum>
  <w:abstractNum w:abstractNumId="7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8">
    <w:nsid w:val="657D3FBC"/>
    <w:multiLevelType w:val="multilevel"/>
    <w:tmpl w:val="95FA0F16"/>
    <w:lvl w:ilvl="0">
      <w:start w:val="1"/>
      <w:numFmt w:val="upperLetter"/>
      <w:pStyle w:val="a0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3221"/>
    <w:rsid w:val="00023F80"/>
    <w:rsid w:val="00522FC0"/>
    <w:rsid w:val="00C16F78"/>
    <w:rsid w:val="00F1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F132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page number"/>
    <w:basedOn w:val="a8"/>
    <w:rsid w:val="00F13221"/>
  </w:style>
  <w:style w:type="character" w:customStyle="1" w:styleId="Char">
    <w:name w:val="段 Char"/>
    <w:basedOn w:val="a8"/>
    <w:link w:val="ac"/>
    <w:rsid w:val="00F13221"/>
    <w:rPr>
      <w:rFonts w:ascii="宋体"/>
    </w:rPr>
  </w:style>
  <w:style w:type="character" w:customStyle="1" w:styleId="Char0">
    <w:name w:val="页眉 Char"/>
    <w:basedOn w:val="a8"/>
    <w:link w:val="ad"/>
    <w:rsid w:val="00F13221"/>
    <w:rPr>
      <w:rFonts w:eastAsia="宋体"/>
      <w:sz w:val="18"/>
      <w:szCs w:val="18"/>
    </w:rPr>
  </w:style>
  <w:style w:type="character" w:customStyle="1" w:styleId="Char1">
    <w:name w:val="二级条标题 Char"/>
    <w:basedOn w:val="a8"/>
    <w:link w:val="ae"/>
    <w:rsid w:val="00F13221"/>
    <w:rPr>
      <w:rFonts w:ascii="黑体" w:eastAsia="黑体"/>
      <w:szCs w:val="21"/>
    </w:rPr>
  </w:style>
  <w:style w:type="character" w:customStyle="1" w:styleId="style6">
    <w:name w:val="style6"/>
    <w:basedOn w:val="a8"/>
    <w:rsid w:val="00F13221"/>
  </w:style>
  <w:style w:type="paragraph" w:styleId="af">
    <w:name w:val="Date"/>
    <w:basedOn w:val="a7"/>
    <w:next w:val="a7"/>
    <w:link w:val="Char2"/>
    <w:rsid w:val="00F13221"/>
    <w:pPr>
      <w:ind w:leftChars="2500" w:left="100"/>
    </w:pPr>
  </w:style>
  <w:style w:type="character" w:customStyle="1" w:styleId="Char2">
    <w:name w:val="日期 Char"/>
    <w:basedOn w:val="a8"/>
    <w:link w:val="af"/>
    <w:rsid w:val="00F13221"/>
    <w:rPr>
      <w:rFonts w:ascii="Times New Roman" w:eastAsia="宋体" w:hAnsi="Times New Roman" w:cs="Times New Roman"/>
      <w:szCs w:val="24"/>
    </w:rPr>
  </w:style>
  <w:style w:type="paragraph" w:styleId="af0">
    <w:name w:val="Balloon Text"/>
    <w:basedOn w:val="a7"/>
    <w:link w:val="Char3"/>
    <w:semiHidden/>
    <w:rsid w:val="00F13221"/>
    <w:rPr>
      <w:sz w:val="18"/>
      <w:szCs w:val="18"/>
    </w:rPr>
  </w:style>
  <w:style w:type="character" w:customStyle="1" w:styleId="Char3">
    <w:name w:val="批注框文本 Char"/>
    <w:basedOn w:val="a8"/>
    <w:link w:val="af0"/>
    <w:semiHidden/>
    <w:rsid w:val="00F13221"/>
    <w:rPr>
      <w:rFonts w:ascii="Times New Roman" w:eastAsia="宋体" w:hAnsi="Times New Roman" w:cs="Times New Roman"/>
      <w:sz w:val="18"/>
      <w:szCs w:val="18"/>
    </w:rPr>
  </w:style>
  <w:style w:type="paragraph" w:styleId="ad">
    <w:name w:val="header"/>
    <w:basedOn w:val="a7"/>
    <w:link w:val="Char0"/>
    <w:rsid w:val="00F13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0">
    <w:name w:val="页眉 Char1"/>
    <w:basedOn w:val="a8"/>
    <w:link w:val="ad"/>
    <w:uiPriority w:val="99"/>
    <w:semiHidden/>
    <w:rsid w:val="00F13221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7"/>
    <w:link w:val="Char4"/>
    <w:rsid w:val="00F13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8"/>
    <w:link w:val="af1"/>
    <w:rsid w:val="00F13221"/>
    <w:rPr>
      <w:rFonts w:ascii="Times New Roman" w:eastAsia="宋体" w:hAnsi="Times New Roman" w:cs="Times New Roman"/>
      <w:sz w:val="18"/>
      <w:szCs w:val="18"/>
    </w:rPr>
  </w:style>
  <w:style w:type="paragraph" w:customStyle="1" w:styleId="af2">
    <w:name w:val="附录标识"/>
    <w:basedOn w:val="a7"/>
    <w:next w:val="ac"/>
    <w:rsid w:val="00F13221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3">
    <w:name w:val="附录表标题"/>
    <w:basedOn w:val="a7"/>
    <w:next w:val="a7"/>
    <w:rsid w:val="00F13221"/>
    <w:pPr>
      <w:tabs>
        <w:tab w:val="left" w:pos="180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CharChar1CharCharCharChar">
    <w:name w:val="Char Char1 Char Char Char Char"/>
    <w:basedOn w:val="a7"/>
    <w:next w:val="a7"/>
    <w:rsid w:val="00F13221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CharChar1">
    <w:name w:val="Char Char1"/>
    <w:basedOn w:val="a7"/>
    <w:next w:val="a7"/>
    <w:rsid w:val="00F13221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af4">
    <w:name w:val="封面正文"/>
    <w:rsid w:val="00F13221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5">
    <w:name w:val="一级条标题"/>
    <w:next w:val="ac"/>
    <w:rsid w:val="00F13221"/>
    <w:p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e">
    <w:name w:val="二级条标题"/>
    <w:basedOn w:val="af5"/>
    <w:next w:val="ac"/>
    <w:link w:val="Char1"/>
    <w:rsid w:val="00F13221"/>
    <w:pPr>
      <w:numPr>
        <w:ilvl w:val="2"/>
      </w:numPr>
      <w:tabs>
        <w:tab w:val="left" w:pos="360"/>
      </w:tabs>
      <w:outlineLvl w:val="3"/>
    </w:pPr>
    <w:rPr>
      <w:rFonts w:hAnsiTheme="minorHAnsi" w:cstheme="minorBidi"/>
      <w:kern w:val="2"/>
    </w:rPr>
  </w:style>
  <w:style w:type="paragraph" w:customStyle="1" w:styleId="Char5">
    <w:name w:val="Char"/>
    <w:basedOn w:val="a7"/>
    <w:rsid w:val="00F13221"/>
  </w:style>
  <w:style w:type="paragraph" w:customStyle="1" w:styleId="1">
    <w:name w:val="样式1"/>
    <w:basedOn w:val="a7"/>
    <w:rsid w:val="00F13221"/>
    <w:rPr>
      <w:rFonts w:ascii="仿宋_GB2312" w:eastAsia="仿宋_GB2312"/>
      <w:sz w:val="28"/>
    </w:rPr>
  </w:style>
  <w:style w:type="paragraph" w:customStyle="1" w:styleId="ac">
    <w:name w:val="段"/>
    <w:link w:val="Char"/>
    <w:rsid w:val="00F132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f6">
    <w:name w:val="五级条标题"/>
    <w:basedOn w:val="a7"/>
    <w:next w:val="ac"/>
    <w:rsid w:val="00F13221"/>
    <w:pPr>
      <w:widowControl/>
      <w:spacing w:beforeLines="50" w:afterLines="50"/>
      <w:jc w:val="left"/>
      <w:outlineLvl w:val="6"/>
    </w:pPr>
    <w:rPr>
      <w:rFonts w:ascii="黑体" w:eastAsia="黑体"/>
      <w:kern w:val="0"/>
      <w:szCs w:val="21"/>
    </w:rPr>
  </w:style>
  <w:style w:type="paragraph" w:customStyle="1" w:styleId="CharCharChar">
    <w:name w:val="Char Char Char"/>
    <w:basedOn w:val="a7"/>
    <w:next w:val="a7"/>
    <w:rsid w:val="00F13221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CharCharCharCharCharChar">
    <w:name w:val="Char Char Char Char Char Char"/>
    <w:basedOn w:val="a7"/>
    <w:next w:val="a7"/>
    <w:rsid w:val="00F13221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af7">
    <w:name w:val="注："/>
    <w:next w:val="a7"/>
    <w:rsid w:val="00F13221"/>
    <w:pPr>
      <w:widowControl w:val="0"/>
      <w:autoSpaceDE w:val="0"/>
      <w:autoSpaceDN w:val="0"/>
      <w:ind w:left="726" w:hanging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8">
    <w:name w:val="注×："/>
    <w:rsid w:val="00F13221"/>
    <w:pPr>
      <w:widowControl w:val="0"/>
      <w:tabs>
        <w:tab w:val="left" w:pos="645"/>
      </w:tabs>
      <w:autoSpaceDE w:val="0"/>
      <w:autoSpaceDN w:val="0"/>
      <w:ind w:left="645" w:hanging="420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9">
    <w:name w:val="终结线"/>
    <w:basedOn w:val="a7"/>
    <w:rsid w:val="00F13221"/>
    <w:pPr>
      <w:framePr w:hSpace="181" w:vSpace="181" w:wrap="around" w:vAnchor="text" w:hAnchor="margin" w:xAlign="center" w:y="285"/>
    </w:pPr>
  </w:style>
  <w:style w:type="paragraph" w:customStyle="1" w:styleId="afa">
    <w:name w:val="标准书眉_奇数页"/>
    <w:next w:val="a7"/>
    <w:rsid w:val="00F13221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noProof/>
      <w:kern w:val="0"/>
      <w:szCs w:val="21"/>
    </w:rPr>
  </w:style>
  <w:style w:type="paragraph" w:customStyle="1" w:styleId="afb">
    <w:name w:val="章标题"/>
    <w:next w:val="ac"/>
    <w:rsid w:val="00F13221"/>
    <w:p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">
    <w:name w:val="列项●（二级）"/>
    <w:rsid w:val="00F13221"/>
    <w:pPr>
      <w:numPr>
        <w:numId w:val="8"/>
      </w:numPr>
      <w:tabs>
        <w:tab w:val="num" w:pos="760"/>
        <w:tab w:val="left" w:pos="840"/>
      </w:tabs>
      <w:ind w:left="1264" w:hanging="413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c">
    <w:name w:val="示例"/>
    <w:next w:val="afd"/>
    <w:rsid w:val="00F13221"/>
    <w:pPr>
      <w:widowControl w:val="0"/>
      <w:ind w:firstLine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d">
    <w:name w:val="示例内容"/>
    <w:rsid w:val="00F13221"/>
    <w:pPr>
      <w:ind w:firstLineChars="200" w:firstLine="200"/>
    </w:pPr>
    <w:rPr>
      <w:rFonts w:ascii="宋体" w:eastAsia="宋体" w:hAnsi="Times New Roman" w:cs="Times New Roman"/>
      <w:noProof/>
      <w:kern w:val="0"/>
      <w:sz w:val="18"/>
      <w:szCs w:val="18"/>
    </w:rPr>
  </w:style>
  <w:style w:type="paragraph" w:customStyle="1" w:styleId="a0">
    <w:name w:val="封面标准文稿类别"/>
    <w:basedOn w:val="a7"/>
    <w:rsid w:val="00F13221"/>
    <w:pPr>
      <w:framePr w:w="9639" w:h="6917" w:hRule="exact" w:wrap="around" w:vAnchor="page" w:hAnchor="page" w:xAlign="center" w:y="6408" w:anchorLock="1"/>
      <w:numPr>
        <w:numId w:val="9"/>
      </w:numPr>
      <w:spacing w:before="440" w:after="160"/>
      <w:jc w:val="center"/>
      <w:textAlignment w:val="center"/>
    </w:pPr>
    <w:rPr>
      <w:rFonts w:ascii="宋体"/>
      <w:kern w:val="0"/>
      <w:sz w:val="24"/>
      <w:szCs w:val="28"/>
    </w:rPr>
  </w:style>
  <w:style w:type="paragraph" w:customStyle="1" w:styleId="a3">
    <w:name w:val="附录标题"/>
    <w:basedOn w:val="ac"/>
    <w:next w:val="ac"/>
    <w:rsid w:val="00F13221"/>
    <w:pPr>
      <w:numPr>
        <w:ilvl w:val="3"/>
        <w:numId w:val="9"/>
      </w:numPr>
      <w:ind w:firstLineChars="0"/>
      <w:jc w:val="center"/>
    </w:pPr>
    <w:rPr>
      <w:rFonts w:ascii="黑体" w:eastAsia="黑体"/>
      <w:noProof/>
    </w:rPr>
  </w:style>
  <w:style w:type="paragraph" w:customStyle="1" w:styleId="a4">
    <w:name w:val="附录公式"/>
    <w:basedOn w:val="ac"/>
    <w:next w:val="ac"/>
    <w:qFormat/>
    <w:rsid w:val="00F13221"/>
    <w:pPr>
      <w:numPr>
        <w:ilvl w:val="4"/>
        <w:numId w:val="9"/>
      </w:numPr>
      <w:ind w:firstLine="420"/>
    </w:pPr>
    <w:rPr>
      <w:noProof/>
    </w:rPr>
  </w:style>
  <w:style w:type="paragraph" w:customStyle="1" w:styleId="a5">
    <w:name w:val="附录三级条标题"/>
    <w:basedOn w:val="a7"/>
    <w:next w:val="ac"/>
    <w:rsid w:val="00F13221"/>
    <w:pPr>
      <w:widowControl/>
      <w:numPr>
        <w:ilvl w:val="5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4"/>
    </w:pPr>
    <w:rPr>
      <w:rFonts w:ascii="黑体" w:eastAsia="黑体"/>
      <w:kern w:val="21"/>
      <w:szCs w:val="20"/>
    </w:rPr>
  </w:style>
  <w:style w:type="paragraph" w:customStyle="1" w:styleId="a6">
    <w:name w:val="附录四级无"/>
    <w:basedOn w:val="a7"/>
    <w:rsid w:val="00F13221"/>
    <w:pPr>
      <w:widowControl/>
      <w:numPr>
        <w:ilvl w:val="6"/>
        <w:numId w:val="9"/>
      </w:numPr>
      <w:wordWrap w:val="0"/>
      <w:overflowPunct w:val="0"/>
      <w:autoSpaceDE w:val="0"/>
      <w:autoSpaceDN w:val="0"/>
      <w:textAlignment w:val="baseline"/>
      <w:outlineLvl w:val="5"/>
    </w:pPr>
    <w:rPr>
      <w:rFonts w:ascii="宋体"/>
      <w:kern w:val="21"/>
      <w:szCs w:val="21"/>
    </w:rPr>
  </w:style>
  <w:style w:type="paragraph" w:customStyle="1" w:styleId="a1">
    <w:name w:val="附录图标题"/>
    <w:basedOn w:val="a7"/>
    <w:next w:val="ac"/>
    <w:rsid w:val="00F13221"/>
    <w:pPr>
      <w:numPr>
        <w:ilvl w:val="1"/>
        <w:numId w:val="9"/>
      </w:numPr>
      <w:tabs>
        <w:tab w:val="num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2">
    <w:name w:val="附录五级条标题"/>
    <w:basedOn w:val="a7"/>
    <w:next w:val="ac"/>
    <w:rsid w:val="00F13221"/>
    <w:pPr>
      <w:widowControl/>
      <w:numPr>
        <w:ilvl w:val="2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6"/>
    </w:pPr>
    <w:rPr>
      <w:rFonts w:ascii="黑体" w:eastAsia="黑体"/>
      <w:kern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1205</Words>
  <Characters>6871</Characters>
  <Application>Microsoft Office Word</Application>
  <DocSecurity>0</DocSecurity>
  <Lines>57</Lines>
  <Paragraphs>16</Paragraphs>
  <ScaleCrop>false</ScaleCrop>
  <Company>CHINA</Company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2015-03-03T03:24:00Z</dcterms:created>
  <dcterms:modified xsi:type="dcterms:W3CDTF">2015-03-03T03:25:00Z</dcterms:modified>
</cp:coreProperties>
</file>